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CEEA3">
      <w:pPr>
        <w:widowControl/>
        <w:jc w:val="center"/>
        <w:rPr>
          <w:rFonts w:eastAsia="黑体"/>
          <w:bCs/>
          <w:sz w:val="52"/>
          <w:szCs w:val="52"/>
        </w:rPr>
      </w:pPr>
    </w:p>
    <w:p w14:paraId="61BBAEF7">
      <w:pPr>
        <w:widowControl/>
        <w:jc w:val="center"/>
        <w:rPr>
          <w:rFonts w:eastAsia="黑体"/>
          <w:bCs/>
          <w:sz w:val="52"/>
          <w:szCs w:val="52"/>
        </w:rPr>
      </w:pPr>
    </w:p>
    <w:p w14:paraId="78342C11">
      <w:pPr>
        <w:widowControl/>
        <w:jc w:val="center"/>
        <w:rPr>
          <w:rFonts w:eastAsia="黑体"/>
          <w:bCs/>
          <w:sz w:val="52"/>
          <w:szCs w:val="52"/>
        </w:rPr>
      </w:pPr>
      <w:r>
        <w:rPr>
          <w:rFonts w:hint="eastAsia" w:eastAsia="黑体"/>
          <w:bCs/>
          <w:sz w:val="52"/>
          <w:szCs w:val="52"/>
        </w:rPr>
        <w:t>中国港口协会团体标准</w:t>
      </w:r>
    </w:p>
    <w:p w14:paraId="048B8F6D">
      <w:pPr>
        <w:widowControl/>
        <w:rPr>
          <w:rFonts w:eastAsia="黑体"/>
          <w:bCs/>
          <w:sz w:val="44"/>
          <w:szCs w:val="44"/>
        </w:rPr>
      </w:pPr>
    </w:p>
    <w:p w14:paraId="7909F6D3">
      <w:pPr>
        <w:widowControl/>
        <w:rPr>
          <w:rFonts w:eastAsia="黑体"/>
          <w:bCs/>
          <w:sz w:val="44"/>
          <w:szCs w:val="44"/>
        </w:rPr>
      </w:pPr>
    </w:p>
    <w:p w14:paraId="0E4EFFA1">
      <w:pPr>
        <w:widowControl/>
        <w:jc w:val="center"/>
        <w:rPr>
          <w:rFonts w:eastAsia="黑体"/>
          <w:bCs/>
          <w:sz w:val="44"/>
          <w:szCs w:val="44"/>
        </w:rPr>
      </w:pPr>
    </w:p>
    <w:p w14:paraId="07B18A73">
      <w:pPr>
        <w:spacing w:line="360" w:lineRule="auto"/>
        <w:jc w:val="center"/>
        <w:rPr>
          <w:rFonts w:hint="eastAsia" w:eastAsia="黑体"/>
          <w:bCs/>
          <w:sz w:val="44"/>
          <w:szCs w:val="44"/>
          <w:lang w:eastAsia="zh-CN"/>
        </w:rPr>
      </w:pPr>
      <w:r>
        <w:rPr>
          <w:rFonts w:hint="eastAsia" w:eastAsia="黑体"/>
          <w:bCs/>
          <w:sz w:val="44"/>
          <w:szCs w:val="44"/>
          <w:lang w:eastAsia="zh-CN"/>
        </w:rPr>
        <w:t>港口自动驾驶集装箱车辆远程监控系统技术要求</w:t>
      </w:r>
    </w:p>
    <w:p w14:paraId="411911C7">
      <w:pPr>
        <w:spacing w:line="360" w:lineRule="auto"/>
        <w:jc w:val="center"/>
        <w:rPr>
          <w:rFonts w:eastAsia="黑体"/>
          <w:bCs/>
          <w:sz w:val="44"/>
          <w:szCs w:val="44"/>
        </w:rPr>
      </w:pPr>
      <w:r>
        <w:rPr>
          <w:rFonts w:hint="eastAsia" w:eastAsia="黑体"/>
          <w:bCs/>
          <w:sz w:val="44"/>
          <w:szCs w:val="44"/>
        </w:rPr>
        <w:t>（</w:t>
      </w:r>
      <w:r>
        <w:rPr>
          <w:rFonts w:hint="eastAsia" w:eastAsia="黑体"/>
          <w:bCs/>
          <w:sz w:val="44"/>
          <w:szCs w:val="44"/>
          <w:lang w:val="en-US" w:eastAsia="zh-CN"/>
        </w:rPr>
        <w:t>公开征求意见</w:t>
      </w:r>
      <w:r>
        <w:rPr>
          <w:rFonts w:hint="eastAsia" w:eastAsia="黑体"/>
          <w:bCs/>
          <w:sz w:val="44"/>
          <w:szCs w:val="44"/>
        </w:rPr>
        <w:t>稿）</w:t>
      </w:r>
    </w:p>
    <w:p w14:paraId="79CBDB60">
      <w:pPr>
        <w:widowControl/>
        <w:jc w:val="center"/>
        <w:rPr>
          <w:rFonts w:eastAsia="黑体"/>
          <w:bCs/>
          <w:sz w:val="44"/>
          <w:szCs w:val="44"/>
        </w:rPr>
      </w:pPr>
      <w:r>
        <w:rPr>
          <w:rFonts w:eastAsia="黑体"/>
          <w:bCs/>
          <w:sz w:val="44"/>
          <w:szCs w:val="44"/>
        </w:rPr>
        <w:t>编制说明</w:t>
      </w:r>
    </w:p>
    <w:p w14:paraId="1CABFB25">
      <w:pPr>
        <w:widowControl/>
        <w:rPr>
          <w:szCs w:val="21"/>
        </w:rPr>
      </w:pPr>
    </w:p>
    <w:p w14:paraId="0CCE8B4B">
      <w:pPr>
        <w:widowControl/>
        <w:rPr>
          <w:szCs w:val="21"/>
        </w:rPr>
      </w:pPr>
      <w:bookmarkStart w:id="72" w:name="_GoBack"/>
      <w:bookmarkEnd w:id="72"/>
    </w:p>
    <w:p w14:paraId="6AC26F58">
      <w:pPr>
        <w:widowControl/>
        <w:rPr>
          <w:szCs w:val="21"/>
        </w:rPr>
      </w:pPr>
    </w:p>
    <w:p w14:paraId="40367E87">
      <w:pPr>
        <w:widowControl/>
        <w:rPr>
          <w:szCs w:val="21"/>
        </w:rPr>
      </w:pPr>
    </w:p>
    <w:p w14:paraId="05A0C8AE">
      <w:pPr>
        <w:widowControl/>
        <w:rPr>
          <w:szCs w:val="21"/>
        </w:rPr>
      </w:pPr>
    </w:p>
    <w:p w14:paraId="043F6134">
      <w:pPr>
        <w:widowControl/>
        <w:rPr>
          <w:szCs w:val="21"/>
        </w:rPr>
      </w:pPr>
    </w:p>
    <w:p w14:paraId="0E80BEE4">
      <w:pPr>
        <w:widowControl/>
        <w:rPr>
          <w:szCs w:val="21"/>
        </w:rPr>
      </w:pPr>
    </w:p>
    <w:p w14:paraId="7C27F0BD">
      <w:pPr>
        <w:widowControl/>
        <w:rPr>
          <w:szCs w:val="21"/>
        </w:rPr>
      </w:pPr>
    </w:p>
    <w:p w14:paraId="234B808B">
      <w:pPr>
        <w:widowControl/>
        <w:rPr>
          <w:szCs w:val="21"/>
        </w:rPr>
      </w:pPr>
    </w:p>
    <w:p w14:paraId="228F0DF8">
      <w:pPr>
        <w:widowControl/>
        <w:rPr>
          <w:szCs w:val="21"/>
        </w:rPr>
      </w:pPr>
    </w:p>
    <w:p w14:paraId="6517A2C8">
      <w:pPr>
        <w:widowControl/>
        <w:rPr>
          <w:szCs w:val="21"/>
        </w:rPr>
      </w:pPr>
    </w:p>
    <w:p w14:paraId="56CCBBA1">
      <w:pPr>
        <w:widowControl/>
        <w:rPr>
          <w:szCs w:val="21"/>
        </w:rPr>
      </w:pPr>
    </w:p>
    <w:p w14:paraId="0746FBB0">
      <w:pPr>
        <w:widowControl/>
        <w:rPr>
          <w:szCs w:val="21"/>
        </w:rPr>
      </w:pPr>
    </w:p>
    <w:p w14:paraId="49324D81">
      <w:pPr>
        <w:widowControl/>
        <w:rPr>
          <w:szCs w:val="21"/>
        </w:rPr>
      </w:pPr>
    </w:p>
    <w:p w14:paraId="29D41B0B">
      <w:pPr>
        <w:widowControl/>
        <w:rPr>
          <w:szCs w:val="21"/>
        </w:rPr>
      </w:pPr>
    </w:p>
    <w:p w14:paraId="491E2BEB">
      <w:pPr>
        <w:widowControl/>
        <w:jc w:val="center"/>
        <w:rPr>
          <w:rFonts w:eastAsia="黑体"/>
          <w:b/>
          <w:sz w:val="32"/>
          <w:szCs w:val="32"/>
        </w:rPr>
      </w:pPr>
      <w:r>
        <w:rPr>
          <w:rFonts w:eastAsia="黑体"/>
          <w:b/>
          <w:sz w:val="32"/>
          <w:szCs w:val="32"/>
        </w:rPr>
        <w:t>标准起草组</w:t>
      </w:r>
    </w:p>
    <w:p w14:paraId="2587B5AF">
      <w:pPr>
        <w:widowControl/>
        <w:jc w:val="center"/>
        <w:rPr>
          <w:rFonts w:eastAsia="黑体" w:cs="Arial"/>
          <w:b/>
          <w:sz w:val="32"/>
          <w:szCs w:val="32"/>
        </w:rPr>
      </w:pPr>
      <w:r>
        <w:rPr>
          <w:rFonts w:eastAsia="黑体" w:cs="Arial"/>
          <w:b/>
          <w:sz w:val="32"/>
          <w:szCs w:val="32"/>
        </w:rPr>
        <w:t>2024年</w:t>
      </w:r>
      <w:r>
        <w:rPr>
          <w:rFonts w:hint="eastAsia" w:eastAsia="黑体" w:cs="Arial"/>
          <w:b/>
          <w:sz w:val="32"/>
          <w:szCs w:val="32"/>
        </w:rPr>
        <w:t>1</w:t>
      </w:r>
      <w:r>
        <w:rPr>
          <w:rFonts w:hint="eastAsia" w:eastAsia="黑体" w:cs="Arial"/>
          <w:b/>
          <w:sz w:val="32"/>
          <w:szCs w:val="32"/>
          <w:lang w:val="en-US" w:eastAsia="zh-CN"/>
        </w:rPr>
        <w:t>2</w:t>
      </w:r>
      <w:r>
        <w:rPr>
          <w:rFonts w:eastAsia="黑体" w:cs="Arial"/>
          <w:b/>
          <w:sz w:val="32"/>
          <w:szCs w:val="32"/>
        </w:rPr>
        <w:t>月</w:t>
      </w:r>
    </w:p>
    <w:p w14:paraId="6251AFD9"/>
    <w:p w14:paraId="4C7A698E">
      <w:pPr>
        <w:sectPr>
          <w:headerReference r:id="rId5" w:type="first"/>
          <w:footerReference r:id="rId8" w:type="first"/>
          <w:headerReference r:id="rId3" w:type="default"/>
          <w:footerReference r:id="rId6" w:type="default"/>
          <w:headerReference r:id="rId4" w:type="even"/>
          <w:footerReference r:id="rId7" w:type="even"/>
          <w:pgSz w:w="11906" w:h="16838"/>
          <w:pgMar w:top="1588" w:right="1814" w:bottom="1588" w:left="1814" w:header="851" w:footer="992" w:gutter="0"/>
          <w:cols w:space="425" w:num="1"/>
          <w:titlePg/>
          <w:docGrid w:type="lines" w:linePitch="312" w:charSpace="0"/>
        </w:sectPr>
      </w:pPr>
    </w:p>
    <w:sdt>
      <w:sdtPr>
        <w:rPr>
          <w:rFonts w:ascii="Times New Roman" w:hAnsi="Times New Roman" w:eastAsia="宋体" w:cs="Times New Roman"/>
          <w:b w:val="0"/>
          <w:bCs w:val="0"/>
          <w:color w:val="auto"/>
          <w:kern w:val="2"/>
          <w:sz w:val="21"/>
          <w:szCs w:val="20"/>
          <w:lang w:val="zh-CN"/>
        </w:rPr>
        <w:id w:val="1829238431"/>
        <w:docPartObj>
          <w:docPartGallery w:val="Table of Contents"/>
          <w:docPartUnique/>
        </w:docPartObj>
      </w:sdtPr>
      <w:sdtEndPr>
        <w:rPr>
          <w:rFonts w:ascii="Times New Roman" w:hAnsi="Times New Roman" w:eastAsia="宋体" w:cs="Times New Roman"/>
          <w:b w:val="0"/>
          <w:bCs w:val="0"/>
          <w:color w:val="auto"/>
          <w:kern w:val="2"/>
          <w:sz w:val="21"/>
          <w:szCs w:val="20"/>
          <w:lang w:val="zh-CN"/>
        </w:rPr>
      </w:sdtEndPr>
      <w:sdtContent>
        <w:p w14:paraId="48C2BB75">
          <w:pPr>
            <w:pStyle w:val="27"/>
            <w:spacing w:before="312" w:beforeLines="100" w:after="312" w:afterLines="100" w:line="360" w:lineRule="auto"/>
            <w:jc w:val="center"/>
            <w:rPr>
              <w:rFonts w:ascii="Times New Roman" w:hAnsi="Times New Roman"/>
              <w:b w:val="0"/>
              <w:bCs w:val="0"/>
              <w:color w:val="auto"/>
              <w:sz w:val="32"/>
              <w:szCs w:val="32"/>
            </w:rPr>
          </w:pPr>
          <w:r>
            <w:rPr>
              <w:rFonts w:ascii="Times New Roman" w:hAnsi="Times New Roman"/>
              <w:b w:val="0"/>
              <w:bCs w:val="0"/>
              <w:color w:val="auto"/>
              <w:sz w:val="32"/>
              <w:szCs w:val="32"/>
              <w:lang w:val="zh-CN"/>
            </w:rPr>
            <w:t>目   录</w:t>
          </w:r>
        </w:p>
        <w:p w14:paraId="719E4ECB">
          <w:pPr>
            <w:pStyle w:val="10"/>
            <w:spacing w:before="156" w:after="156" w:afterLines="50"/>
            <w:jc w:val="left"/>
            <w:rPr>
              <w:rFonts w:ascii="Times New Roman" w:hAnsi="Times New Roman" w:eastAsiaTheme="minorEastAsia" w:cstheme="minorBidi"/>
              <w:b w:val="0"/>
              <w:bCs w:val="0"/>
              <w:caps w:val="0"/>
              <w:spacing w:val="0"/>
              <w:sz w:val="24"/>
              <w:szCs w:val="24"/>
            </w:rPr>
          </w:pPr>
          <w:r>
            <w:rPr>
              <w:rFonts w:ascii="Times New Roman" w:hAnsi="Times New Roman"/>
              <w:b w:val="0"/>
              <w:bCs w:val="0"/>
              <w:sz w:val="24"/>
              <w:szCs w:val="24"/>
            </w:rPr>
            <w:fldChar w:fldCharType="begin"/>
          </w:r>
          <w:r>
            <w:rPr>
              <w:rFonts w:ascii="Times New Roman" w:hAnsi="Times New Roman"/>
              <w:b w:val="0"/>
              <w:bCs w:val="0"/>
              <w:sz w:val="24"/>
              <w:szCs w:val="24"/>
            </w:rPr>
            <w:instrText xml:space="preserve"> TOC \o "1-3" \h \z \u </w:instrText>
          </w:r>
          <w:r>
            <w:rPr>
              <w:rFonts w:ascii="Times New Roman" w:hAnsi="Times New Roman"/>
              <w:b w:val="0"/>
              <w:bCs w:val="0"/>
              <w:sz w:val="24"/>
              <w:szCs w:val="24"/>
            </w:rPr>
            <w:fldChar w:fldCharType="separate"/>
          </w:r>
          <w:r>
            <w:fldChar w:fldCharType="begin"/>
          </w:r>
          <w:r>
            <w:instrText xml:space="preserve"> HYPERLINK \l "_Toc138261833" </w:instrText>
          </w:r>
          <w:r>
            <w:fldChar w:fldCharType="separate"/>
          </w:r>
          <w:r>
            <w:rPr>
              <w:rStyle w:val="17"/>
              <w:rFonts w:ascii="Times New Roman" w:hAnsi="Times New Roman" w:eastAsiaTheme="minorEastAsia"/>
              <w:b w:val="0"/>
              <w:bCs w:val="0"/>
              <w:sz w:val="24"/>
              <w:szCs w:val="24"/>
            </w:rPr>
            <w:t>一、工</w:t>
          </w:r>
          <w:r>
            <w:rPr>
              <w:rStyle w:val="17"/>
              <w:rFonts w:ascii="Times New Roman" w:hAnsi="Times New Roman" w:cs="Arial" w:eastAsiaTheme="minorEastAsia"/>
              <w:b w:val="0"/>
              <w:bCs w:val="0"/>
              <w:sz w:val="24"/>
              <w:szCs w:val="24"/>
            </w:rPr>
            <w:t>作简况</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_Toc138261833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1</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6141B309">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"_Toc138261838" </w:instrText>
          </w:r>
          <w:r>
            <w:fldChar w:fldCharType="separate"/>
          </w:r>
          <w:r>
            <w:rPr>
              <w:rStyle w:val="17"/>
              <w:rFonts w:ascii="Times New Roman" w:hAnsi="Times New Roman" w:eastAsiaTheme="minorEastAsia"/>
              <w:b w:val="0"/>
              <w:bCs w:val="0"/>
              <w:sz w:val="24"/>
              <w:szCs w:val="24"/>
            </w:rPr>
            <w:t>二、标准编制原则和确定标准主要内容的依据</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_Toc138261838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4</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307E52B0">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"_Toc138261841" </w:instrText>
          </w:r>
          <w:r>
            <w:fldChar w:fldCharType="separate"/>
          </w:r>
          <w:r>
            <w:rPr>
              <w:rStyle w:val="17"/>
              <w:rFonts w:ascii="Times New Roman" w:hAnsi="Times New Roman" w:eastAsiaTheme="minorEastAsia"/>
              <w:b w:val="0"/>
              <w:bCs w:val="0"/>
              <w:sz w:val="24"/>
              <w:szCs w:val="24"/>
            </w:rPr>
            <w:t>三、主要试验的分析综述报告、技术经济论证或预期的经济效果</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_Toc138261841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7</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7936EB6C">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"_Toc138261844" </w:instrText>
          </w:r>
          <w:r>
            <w:fldChar w:fldCharType="separate"/>
          </w:r>
          <w:r>
            <w:rPr>
              <w:rStyle w:val="17"/>
              <w:rFonts w:ascii="Times New Roman" w:hAnsi="Times New Roman" w:eastAsiaTheme="minorEastAsia"/>
              <w:b w:val="0"/>
              <w:bCs w:val="0"/>
              <w:sz w:val="24"/>
              <w:szCs w:val="24"/>
            </w:rPr>
            <w:t>四、采用国际标准和国外先进标准的程度</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_Toc138261844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8</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4AF284FF">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"_Toc138261845" </w:instrText>
          </w:r>
          <w:r>
            <w:fldChar w:fldCharType="separate"/>
          </w:r>
          <w:r>
            <w:rPr>
              <w:rStyle w:val="17"/>
              <w:rFonts w:ascii="Times New Roman" w:hAnsi="Times New Roman" w:eastAsiaTheme="minorEastAsia"/>
              <w:b w:val="0"/>
              <w:bCs w:val="0"/>
              <w:sz w:val="24"/>
              <w:szCs w:val="24"/>
            </w:rPr>
            <w:t>五、与有关的现行法律、法规和强制性标准的关系</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_Toc138261845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8</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54E500BA">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"_Toc138261846" </w:instrText>
          </w:r>
          <w:r>
            <w:fldChar w:fldCharType="separate"/>
          </w:r>
          <w:r>
            <w:rPr>
              <w:rStyle w:val="17"/>
              <w:rFonts w:ascii="Times New Roman" w:hAnsi="Times New Roman" w:eastAsiaTheme="minorEastAsia"/>
              <w:b w:val="0"/>
              <w:bCs w:val="0"/>
              <w:sz w:val="24"/>
              <w:szCs w:val="24"/>
            </w:rPr>
            <w:t>六、重大分歧意见的处理经过和依据</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_Toc138261846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8</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7059D475">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"_Toc138261847" </w:instrText>
          </w:r>
          <w:r>
            <w:fldChar w:fldCharType="separate"/>
          </w:r>
          <w:r>
            <w:rPr>
              <w:rStyle w:val="17"/>
              <w:rFonts w:ascii="Times New Roman" w:hAnsi="Times New Roman" w:eastAsiaTheme="minorEastAsia"/>
              <w:b w:val="0"/>
              <w:bCs w:val="0"/>
              <w:sz w:val="24"/>
              <w:szCs w:val="24"/>
            </w:rPr>
            <w:t>七、贯彻标准的要求和措施建议</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_Toc138261847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8</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41387421">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"_Toc138261848" </w:instrText>
          </w:r>
          <w:r>
            <w:fldChar w:fldCharType="separate"/>
          </w:r>
          <w:r>
            <w:rPr>
              <w:rStyle w:val="17"/>
              <w:rFonts w:ascii="Times New Roman" w:hAnsi="Times New Roman" w:eastAsiaTheme="minorEastAsia"/>
              <w:b w:val="0"/>
              <w:bCs w:val="0"/>
              <w:sz w:val="24"/>
              <w:szCs w:val="24"/>
            </w:rPr>
            <w:t>八、废止现行有关标准的建议</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_Toc138261848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8</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2DCBF7EC">
          <w:pPr>
            <w:pStyle w:val="10"/>
            <w:spacing w:before="156" w:after="156" w:afterLines="50"/>
            <w:jc w:val="left"/>
            <w:rPr>
              <w:rFonts w:ascii="Times New Roman" w:hAnsi="Times New Roman" w:eastAsiaTheme="minorEastAsia" w:cstheme="minorBidi"/>
              <w:b w:val="0"/>
              <w:bCs w:val="0"/>
              <w:caps w:val="0"/>
              <w:spacing w:val="0"/>
              <w:sz w:val="24"/>
              <w:szCs w:val="24"/>
            </w:rPr>
          </w:pPr>
          <w:r>
            <w:fldChar w:fldCharType="begin"/>
          </w:r>
          <w:r>
            <w:instrText xml:space="preserve"> HYPERLINK \l "_Toc138261849" </w:instrText>
          </w:r>
          <w:r>
            <w:fldChar w:fldCharType="separate"/>
          </w:r>
          <w:r>
            <w:rPr>
              <w:rStyle w:val="17"/>
              <w:rFonts w:ascii="Times New Roman" w:hAnsi="Times New Roman" w:eastAsiaTheme="minorEastAsia"/>
              <w:b w:val="0"/>
              <w:bCs w:val="0"/>
              <w:sz w:val="24"/>
              <w:szCs w:val="24"/>
            </w:rPr>
            <w:t>九、其他应予说明的事项</w:t>
          </w:r>
          <w:r>
            <w:rPr>
              <w:rFonts w:ascii="Times New Roman" w:hAnsi="Times New Roman" w:eastAsiaTheme="minorEastAsia"/>
              <w:b w:val="0"/>
              <w:bCs w:val="0"/>
              <w:sz w:val="24"/>
              <w:szCs w:val="24"/>
            </w:rPr>
            <w:tab/>
          </w:r>
          <w:r>
            <w:rPr>
              <w:rFonts w:ascii="Times New Roman" w:hAnsi="Times New Roman" w:eastAsiaTheme="minorEastAsia"/>
              <w:b w:val="0"/>
              <w:bCs w:val="0"/>
              <w:sz w:val="24"/>
              <w:szCs w:val="24"/>
            </w:rPr>
            <w:fldChar w:fldCharType="begin"/>
          </w:r>
          <w:r>
            <w:rPr>
              <w:rFonts w:ascii="Times New Roman" w:hAnsi="Times New Roman" w:eastAsiaTheme="minorEastAsia"/>
              <w:b w:val="0"/>
              <w:bCs w:val="0"/>
              <w:sz w:val="24"/>
              <w:szCs w:val="24"/>
            </w:rPr>
            <w:instrText xml:space="preserve"> PAGEREF _Toc138261849 \h </w:instrText>
          </w:r>
          <w:r>
            <w:rPr>
              <w:rFonts w:ascii="Times New Roman" w:hAnsi="Times New Roman" w:eastAsiaTheme="minorEastAsia"/>
              <w:b w:val="0"/>
              <w:bCs w:val="0"/>
              <w:sz w:val="24"/>
              <w:szCs w:val="24"/>
            </w:rPr>
            <w:fldChar w:fldCharType="separate"/>
          </w:r>
          <w:r>
            <w:rPr>
              <w:rFonts w:ascii="Times New Roman" w:hAnsi="Times New Roman" w:eastAsiaTheme="minorEastAsia"/>
              <w:b w:val="0"/>
              <w:bCs w:val="0"/>
              <w:sz w:val="24"/>
              <w:szCs w:val="24"/>
            </w:rPr>
            <w:t>9</w:t>
          </w:r>
          <w:r>
            <w:rPr>
              <w:rFonts w:ascii="Times New Roman" w:hAnsi="Times New Roman" w:eastAsiaTheme="minorEastAsia"/>
              <w:b w:val="0"/>
              <w:bCs w:val="0"/>
              <w:sz w:val="24"/>
              <w:szCs w:val="24"/>
            </w:rPr>
            <w:fldChar w:fldCharType="end"/>
          </w:r>
          <w:r>
            <w:rPr>
              <w:rFonts w:ascii="Times New Roman" w:hAnsi="Times New Roman" w:eastAsiaTheme="minorEastAsia"/>
              <w:b w:val="0"/>
              <w:bCs w:val="0"/>
              <w:sz w:val="24"/>
              <w:szCs w:val="24"/>
            </w:rPr>
            <w:fldChar w:fldCharType="end"/>
          </w:r>
        </w:p>
        <w:p w14:paraId="04F2DBB9">
          <w:pPr>
            <w:spacing w:line="360" w:lineRule="auto"/>
            <w:jc w:val="left"/>
          </w:pPr>
          <w:r>
            <w:rPr>
              <w:sz w:val="24"/>
              <w:szCs w:val="24"/>
              <w:lang w:val="zh-CN"/>
            </w:rPr>
            <w:fldChar w:fldCharType="end"/>
          </w:r>
        </w:p>
      </w:sdtContent>
    </w:sdt>
    <w:p w14:paraId="54757562">
      <w:pPr>
        <w:rPr>
          <w:rFonts w:eastAsiaTheme="minorEastAsia"/>
          <w:sz w:val="24"/>
          <w:szCs w:val="24"/>
        </w:rPr>
        <w:sectPr>
          <w:footerReference r:id="rId10" w:type="first"/>
          <w:footerReference r:id="rId9" w:type="default"/>
          <w:pgSz w:w="11906" w:h="16838"/>
          <w:pgMar w:top="1588" w:right="1985" w:bottom="1588" w:left="1985" w:header="851" w:footer="992" w:gutter="0"/>
          <w:cols w:space="425" w:num="1"/>
          <w:titlePg/>
          <w:docGrid w:type="lines" w:linePitch="312" w:charSpace="0"/>
        </w:sectPr>
      </w:pPr>
    </w:p>
    <w:p w14:paraId="0E7460A5">
      <w:pPr>
        <w:spacing w:before="156" w:beforeLines="50" w:line="360" w:lineRule="auto"/>
        <w:outlineLvl w:val="0"/>
        <w:rPr>
          <w:rFonts w:cs="Arial" w:eastAsiaTheme="minorEastAsia"/>
          <w:b/>
          <w:sz w:val="24"/>
          <w:szCs w:val="24"/>
        </w:rPr>
      </w:pPr>
      <w:bookmarkStart w:id="0" w:name="_Toc483660122"/>
      <w:bookmarkStart w:id="1" w:name="_Toc138261833"/>
      <w:bookmarkStart w:id="2" w:name="_Toc135749019"/>
      <w:bookmarkStart w:id="3" w:name="_Toc89252253"/>
      <w:r>
        <w:rPr>
          <w:rFonts w:hint="eastAsia" w:eastAsiaTheme="minorEastAsia"/>
          <w:b/>
          <w:sz w:val="24"/>
          <w:szCs w:val="24"/>
        </w:rPr>
        <w:t>一、工</w:t>
      </w:r>
      <w:r>
        <w:rPr>
          <w:rFonts w:cs="Arial" w:eastAsiaTheme="minorEastAsia"/>
          <w:b/>
          <w:sz w:val="24"/>
          <w:szCs w:val="24"/>
        </w:rPr>
        <w:t>作简况</w:t>
      </w:r>
      <w:bookmarkEnd w:id="0"/>
      <w:bookmarkEnd w:id="1"/>
      <w:bookmarkEnd w:id="2"/>
    </w:p>
    <w:p w14:paraId="21AC42A1">
      <w:pPr>
        <w:spacing w:before="156" w:beforeLines="50" w:line="360" w:lineRule="auto"/>
        <w:outlineLvl w:val="1"/>
        <w:rPr>
          <w:rFonts w:eastAsiaTheme="minorEastAsia"/>
          <w:b/>
          <w:sz w:val="24"/>
          <w:szCs w:val="24"/>
        </w:rPr>
      </w:pPr>
      <w:bookmarkStart w:id="4" w:name="_Toc135749209"/>
      <w:bookmarkStart w:id="5" w:name="_Toc138261834"/>
      <w:bookmarkStart w:id="6" w:name="_Toc135749020"/>
      <w:r>
        <w:rPr>
          <w:rFonts w:hint="eastAsia" w:eastAsiaTheme="minorEastAsia"/>
          <w:b/>
          <w:sz w:val="24"/>
          <w:szCs w:val="24"/>
        </w:rPr>
        <w:t>（一）背景</w:t>
      </w:r>
      <w:bookmarkEnd w:id="4"/>
      <w:bookmarkEnd w:id="5"/>
      <w:bookmarkEnd w:id="6"/>
    </w:p>
    <w:p w14:paraId="7238F0DB">
      <w:pPr>
        <w:spacing w:before="156" w:beforeLines="50" w:line="360" w:lineRule="auto"/>
        <w:ind w:firstLine="480" w:firstLineChars="200"/>
        <w:rPr>
          <w:ins w:id="0" w:author="LASYTOWE" w:date="2024-12-26T19:22:49Z"/>
          <w:rFonts w:hint="eastAsia" w:eastAsiaTheme="minorEastAsia"/>
          <w:sz w:val="24"/>
          <w:szCs w:val="24"/>
        </w:rPr>
      </w:pPr>
      <w:ins w:id="1" w:author="LASYTOWE" w:date="2024-12-26T19:22:49Z">
        <w:r>
          <w:rPr>
            <w:rFonts w:hint="eastAsia" w:eastAsiaTheme="minorEastAsia"/>
            <w:sz w:val="24"/>
            <w:szCs w:val="24"/>
          </w:rPr>
          <w:t>当前全球港口面临劳动力成本攀升、劳动强度大、工作环境恶劣、人力短缺的难题，降本增效进行自动化改造成为全球港口共同的诉求。同时本轮数字化技术革新如人工智能、大数据、物联网、5G、自动驾驶的成熟为港口自动化提供了新的动力。集装箱码头越来越多地使用更高水平的自动化来提高生产率和效率并确保竞争优势。</w:t>
        </w:r>
      </w:ins>
    </w:p>
    <w:p w14:paraId="025613A0">
      <w:pPr>
        <w:spacing w:before="156" w:beforeLines="50" w:line="360" w:lineRule="auto"/>
        <w:ind w:firstLine="480" w:firstLineChars="200"/>
        <w:rPr>
          <w:ins w:id="2" w:author="LASYTOWE" w:date="2024-12-26T19:25:03Z"/>
          <w:rFonts w:hint="eastAsia" w:eastAsiaTheme="minorEastAsia"/>
          <w:sz w:val="24"/>
          <w:szCs w:val="24"/>
        </w:rPr>
      </w:pPr>
      <w:ins w:id="3" w:author="LASYTOWE" w:date="2024-12-26T19:22:49Z">
        <w:r>
          <w:rPr>
            <w:rFonts w:hint="eastAsia" w:eastAsiaTheme="minorEastAsia"/>
            <w:sz w:val="24"/>
            <w:szCs w:val="24"/>
          </w:rPr>
          <w:t>自动驾驶集装箱卡车是实现港口作业自动化的关键环节，码头港区内使用自动驾驶集卡承担水平运输作业，能大幅降低码头对内集卡司机的用工需求，减少相关管理成本，同时还能完全避免码头业务繁忙时司机可能出现的疲劳驾驶问题，从而提升码头安全生产水平，为码头带来良好的社会经济效益</w:t>
        </w:r>
      </w:ins>
      <w:r>
        <w:rPr>
          <w:rFonts w:hint="eastAsia" w:eastAsiaTheme="minorEastAsia"/>
          <w:sz w:val="24"/>
          <w:szCs w:val="24"/>
        </w:rPr>
        <w:t>。</w:t>
      </w:r>
      <w:ins w:id="4" w:author="LASYTOWE" w:date="2024-12-26T19:25:03Z">
        <w:r>
          <w:rPr>
            <w:rFonts w:hint="eastAsia" w:eastAsiaTheme="minorEastAsia"/>
            <w:sz w:val="24"/>
            <w:szCs w:val="24"/>
          </w:rPr>
          <w:t>当前，港口自动驾驶技术应用逐渐从在车上配备安全员监控车辆到撤销安全员，通过远程监控模式实现一对多监护自动驾驶集卡运行。当自动驾驶集卡遇到故障或者难以处理的极端情况下，通过5G网络实现环式视频回传，使技术人员能够实时获取高精度的车辆运行环境信息和车辆行驶状态信息，在模拟驾驶舱内对远端道路上的车辆进行“声临其境”地操作控制。车辆远程控制系统通过实时获取远端操作员控制指令并下发至车辆控制器实现远程驾驶，进行更安全高效的人车交互。</w:t>
        </w:r>
      </w:ins>
    </w:p>
    <w:p w14:paraId="69A1DD77">
      <w:pPr>
        <w:spacing w:before="156" w:beforeLines="50" w:line="360" w:lineRule="auto"/>
        <w:ind w:firstLine="480" w:firstLineChars="200"/>
        <w:rPr>
          <w:rFonts w:eastAsiaTheme="minorEastAsia"/>
          <w:sz w:val="24"/>
          <w:szCs w:val="24"/>
        </w:rPr>
      </w:pPr>
      <w:ins w:id="5" w:author="LASYTOWE" w:date="2024-12-26T19:25:03Z">
        <w:r>
          <w:rPr>
            <w:rFonts w:hint="eastAsia" w:eastAsiaTheme="minorEastAsia"/>
            <w:sz w:val="24"/>
            <w:szCs w:val="24"/>
          </w:rPr>
          <w:t>随着越来越多港口投放自动驾驶集卡开展自动化水平运输作业，港口自动驾驶远程监控系统需求急剧增长，但目前国内外尚无针对港口场景的自动驾驶远程监控系统标准，亟需填补空白。</w:t>
        </w:r>
      </w:ins>
    </w:p>
    <w:p w14:paraId="218C6AEC">
      <w:pPr>
        <w:spacing w:before="156" w:beforeLines="50" w:line="360" w:lineRule="auto"/>
        <w:outlineLvl w:val="1"/>
        <w:rPr>
          <w:rFonts w:eastAsiaTheme="minorEastAsia"/>
          <w:b/>
          <w:sz w:val="24"/>
          <w:szCs w:val="24"/>
        </w:rPr>
      </w:pPr>
      <w:bookmarkStart w:id="7" w:name="_Toc68863608"/>
      <w:bookmarkStart w:id="8" w:name="_Toc26972780"/>
      <w:bookmarkStart w:id="9" w:name="_Toc483660123"/>
      <w:bookmarkStart w:id="10" w:name="_Toc138261835"/>
      <w:bookmarkStart w:id="11" w:name="_Toc135749021"/>
      <w:bookmarkStart w:id="12" w:name="_Toc135749210"/>
      <w:bookmarkStart w:id="13" w:name="_Toc68863204"/>
      <w:r>
        <w:rPr>
          <w:rFonts w:hint="eastAsia" w:eastAsiaTheme="minorEastAsia"/>
          <w:b/>
          <w:sz w:val="24"/>
          <w:szCs w:val="24"/>
        </w:rPr>
        <w:t>（二）</w:t>
      </w:r>
      <w:r>
        <w:rPr>
          <w:rFonts w:hint="eastAsia" w:eastAsiaTheme="minorEastAsia"/>
          <w:b/>
          <w:color w:val="auto"/>
          <w:sz w:val="24"/>
          <w:szCs w:val="24"/>
        </w:rPr>
        <w:t>任务来源</w:t>
      </w:r>
      <w:bookmarkEnd w:id="3"/>
      <w:bookmarkEnd w:id="7"/>
      <w:bookmarkEnd w:id="8"/>
      <w:bookmarkEnd w:id="9"/>
      <w:bookmarkEnd w:id="10"/>
      <w:bookmarkEnd w:id="11"/>
      <w:bookmarkEnd w:id="12"/>
      <w:bookmarkEnd w:id="13"/>
    </w:p>
    <w:p w14:paraId="22EE928A">
      <w:pPr>
        <w:spacing w:before="156" w:beforeLines="50" w:line="360" w:lineRule="auto"/>
        <w:ind w:firstLine="435"/>
        <w:jc w:val="left"/>
        <w:rPr>
          <w:rFonts w:eastAsiaTheme="minorEastAsia"/>
          <w:sz w:val="24"/>
          <w:szCs w:val="24"/>
        </w:rPr>
      </w:pPr>
      <w:bookmarkStart w:id="14" w:name="_Hlk135746352"/>
      <w:r>
        <w:rPr>
          <w:rFonts w:hint="eastAsia" w:eastAsiaTheme="minorEastAsia"/>
          <w:sz w:val="24"/>
          <w:szCs w:val="24"/>
        </w:rPr>
        <w:t>20</w:t>
      </w:r>
      <w:r>
        <w:rPr>
          <w:rFonts w:eastAsiaTheme="minorEastAsia"/>
          <w:sz w:val="24"/>
          <w:szCs w:val="24"/>
        </w:rPr>
        <w:t>22</w:t>
      </w:r>
      <w:r>
        <w:rPr>
          <w:rFonts w:hint="eastAsia" w:eastAsiaTheme="minorEastAsia"/>
          <w:sz w:val="24"/>
          <w:szCs w:val="24"/>
        </w:rPr>
        <w:t>年</w:t>
      </w:r>
      <w:r>
        <w:rPr>
          <w:rFonts w:eastAsiaTheme="minorEastAsia"/>
          <w:sz w:val="24"/>
          <w:szCs w:val="24"/>
        </w:rPr>
        <w:t>9</w:t>
      </w:r>
      <w:r>
        <w:rPr>
          <w:rFonts w:hint="eastAsia" w:eastAsiaTheme="minorEastAsia"/>
          <w:sz w:val="24"/>
          <w:szCs w:val="24"/>
        </w:rPr>
        <w:t>月</w:t>
      </w:r>
      <w:r>
        <w:rPr>
          <w:rFonts w:eastAsiaTheme="minorEastAsia"/>
          <w:sz w:val="24"/>
          <w:szCs w:val="24"/>
        </w:rPr>
        <w:t>16</w:t>
      </w:r>
      <w:r>
        <w:rPr>
          <w:rFonts w:hint="eastAsia" w:eastAsiaTheme="minorEastAsia"/>
          <w:sz w:val="24"/>
          <w:szCs w:val="24"/>
        </w:rPr>
        <w:t>日</w:t>
      </w:r>
      <w:bookmarkEnd w:id="14"/>
      <w:r>
        <w:rPr>
          <w:rFonts w:hint="eastAsia" w:eastAsiaTheme="minorEastAsia"/>
          <w:sz w:val="24"/>
          <w:szCs w:val="24"/>
        </w:rPr>
        <w:t>，中国港口协会正式发文《中国港口协会关于下达&lt;</w:t>
      </w:r>
      <w:r>
        <w:rPr>
          <w:rFonts w:eastAsiaTheme="minorEastAsia"/>
          <w:sz w:val="24"/>
          <w:szCs w:val="24"/>
        </w:rPr>
        <w:t>2022</w:t>
      </w:r>
      <w:r>
        <w:rPr>
          <w:rFonts w:hint="eastAsia" w:eastAsiaTheme="minorEastAsia"/>
          <w:sz w:val="24"/>
          <w:szCs w:val="24"/>
        </w:rPr>
        <w:t>年度中国港口协会团体标准化计划</w:t>
      </w:r>
      <w:r>
        <w:rPr>
          <w:rFonts w:eastAsiaTheme="minorEastAsia"/>
          <w:sz w:val="24"/>
          <w:szCs w:val="24"/>
        </w:rPr>
        <w:t>&gt;</w:t>
      </w:r>
      <w:r>
        <w:rPr>
          <w:rFonts w:hint="eastAsia" w:eastAsiaTheme="minorEastAsia"/>
          <w:sz w:val="24"/>
          <w:szCs w:val="24"/>
        </w:rPr>
        <w:t>的通知》（中港协行函〔202</w:t>
      </w:r>
      <w:r>
        <w:rPr>
          <w:rFonts w:eastAsiaTheme="minorEastAsia"/>
          <w:sz w:val="24"/>
          <w:szCs w:val="24"/>
        </w:rPr>
        <w:t>2</w:t>
      </w:r>
      <w:r>
        <w:rPr>
          <w:rFonts w:hint="eastAsia" w:eastAsiaTheme="minorEastAsia"/>
          <w:sz w:val="24"/>
          <w:szCs w:val="24"/>
        </w:rPr>
        <w:t>〕</w:t>
      </w:r>
      <w:r>
        <w:rPr>
          <w:rFonts w:eastAsiaTheme="minorEastAsia"/>
          <w:sz w:val="24"/>
          <w:szCs w:val="24"/>
        </w:rPr>
        <w:t>36</w:t>
      </w:r>
      <w:r>
        <w:rPr>
          <w:rFonts w:hint="eastAsia" w:eastAsiaTheme="minorEastAsia"/>
          <w:sz w:val="24"/>
          <w:szCs w:val="24"/>
        </w:rPr>
        <w:t>号），下达了团体标准《</w:t>
      </w:r>
      <w:r>
        <w:rPr>
          <w:rFonts w:hint="eastAsia" w:eastAsiaTheme="minorEastAsia"/>
          <w:sz w:val="24"/>
          <w:szCs w:val="24"/>
          <w:lang w:eastAsia="zh-CN"/>
        </w:rPr>
        <w:t>港口自动驾驶集装箱车辆远程监控系统技术要求</w:t>
      </w:r>
      <w:r>
        <w:rPr>
          <w:rFonts w:hint="eastAsia" w:eastAsiaTheme="minorEastAsia"/>
          <w:sz w:val="24"/>
          <w:szCs w:val="24"/>
        </w:rPr>
        <w:t>》的制定计划。</w:t>
      </w:r>
    </w:p>
    <w:p w14:paraId="35787174">
      <w:pPr>
        <w:spacing w:before="156" w:beforeLines="50" w:line="360" w:lineRule="auto"/>
        <w:outlineLvl w:val="1"/>
        <w:rPr>
          <w:rFonts w:eastAsiaTheme="minorEastAsia"/>
          <w:b/>
          <w:sz w:val="24"/>
          <w:szCs w:val="24"/>
        </w:rPr>
      </w:pPr>
      <w:bookmarkStart w:id="15" w:name="_Toc68863609"/>
      <w:bookmarkStart w:id="16" w:name="_Toc135749022"/>
      <w:bookmarkStart w:id="17" w:name="_Toc26972781"/>
      <w:bookmarkStart w:id="18" w:name="_Toc135749211"/>
      <w:bookmarkStart w:id="19" w:name="_Toc138261836"/>
      <w:bookmarkStart w:id="20" w:name="_Toc68863205"/>
      <w:r>
        <w:rPr>
          <w:rFonts w:hint="eastAsia" w:eastAsiaTheme="minorEastAsia"/>
          <w:b/>
          <w:sz w:val="24"/>
          <w:szCs w:val="24"/>
        </w:rPr>
        <w:t>（三）起草单位</w:t>
      </w:r>
      <w:bookmarkEnd w:id="15"/>
      <w:bookmarkEnd w:id="16"/>
      <w:bookmarkEnd w:id="17"/>
      <w:bookmarkEnd w:id="18"/>
      <w:bookmarkEnd w:id="19"/>
      <w:bookmarkEnd w:id="20"/>
    </w:p>
    <w:p w14:paraId="68A54741">
      <w:pPr>
        <w:spacing w:before="156" w:beforeLines="50" w:line="360" w:lineRule="auto"/>
        <w:ind w:firstLine="435"/>
        <w:jc w:val="left"/>
        <w:rPr>
          <w:sz w:val="24"/>
          <w:szCs w:val="24"/>
        </w:rPr>
      </w:pPr>
      <w:bookmarkStart w:id="21" w:name="_Toc68863610"/>
      <w:bookmarkStart w:id="22" w:name="_Toc26972782"/>
      <w:bookmarkStart w:id="23" w:name="_Toc68863206"/>
      <w:r>
        <w:rPr>
          <w:rFonts w:hint="eastAsia"/>
          <w:b/>
          <w:bCs/>
          <w:sz w:val="24"/>
          <w:szCs w:val="24"/>
        </w:rPr>
        <w:t>主编单位：</w:t>
      </w:r>
      <w:ins w:id="6" w:author="LASYTOWE" w:date="2024-12-26T19:26:55Z">
        <w:r>
          <w:rPr>
            <w:rFonts w:hint="eastAsia"/>
            <w:b/>
            <w:bCs/>
            <w:sz w:val="24"/>
            <w:szCs w:val="24"/>
          </w:rPr>
          <w:t>招商局港口集团股份有限公司、招商局国际科技有限公司、深圳海星港口发展有限公司、招商局检测车辆技术研究院有限公司</w:t>
        </w:r>
      </w:ins>
    </w:p>
    <w:p w14:paraId="27AB79D5">
      <w:pPr>
        <w:spacing w:before="156" w:beforeLines="50" w:line="360" w:lineRule="auto"/>
        <w:ind w:firstLine="435"/>
        <w:jc w:val="left"/>
        <w:rPr>
          <w:sz w:val="24"/>
          <w:szCs w:val="24"/>
        </w:rPr>
      </w:pPr>
      <w:r>
        <w:rPr>
          <w:rFonts w:hint="eastAsia"/>
          <w:b/>
          <w:bCs/>
          <w:sz w:val="24"/>
          <w:szCs w:val="24"/>
        </w:rPr>
        <w:t>参编单位：</w:t>
      </w:r>
      <w:ins w:id="7" w:author="LASYTOWE" w:date="2024-12-26T19:26:32Z">
        <w:r>
          <w:rPr>
            <w:rFonts w:hint="eastAsia"/>
            <w:b/>
            <w:bCs/>
            <w:sz w:val="24"/>
            <w:szCs w:val="24"/>
          </w:rPr>
          <w:t>福建中科云杉信息技术有限公司、深圳海星智驾科技有限公司</w:t>
        </w:r>
      </w:ins>
    </w:p>
    <w:p w14:paraId="786DA576">
      <w:pPr>
        <w:spacing w:before="156" w:beforeLines="50" w:line="360" w:lineRule="auto"/>
        <w:jc w:val="left"/>
        <w:rPr>
          <w:rFonts w:eastAsiaTheme="minorEastAsia"/>
          <w:b/>
          <w:sz w:val="24"/>
          <w:szCs w:val="24"/>
        </w:rPr>
      </w:pPr>
      <w:r>
        <w:rPr>
          <w:rFonts w:hint="eastAsia" w:eastAsiaTheme="minorEastAsia"/>
          <w:b/>
          <w:sz w:val="24"/>
          <w:szCs w:val="24"/>
        </w:rPr>
        <w:t>（四）主要起草人及其所做的工作</w:t>
      </w:r>
      <w:bookmarkEnd w:id="21"/>
      <w:bookmarkEnd w:id="22"/>
      <w:bookmarkEnd w:id="23"/>
    </w:p>
    <w:p w14:paraId="21718BD7">
      <w:pPr>
        <w:spacing w:before="156" w:beforeLines="50" w:line="360" w:lineRule="auto"/>
        <w:ind w:firstLine="435"/>
        <w:jc w:val="left"/>
        <w:rPr>
          <w:sz w:val="24"/>
          <w:szCs w:val="24"/>
        </w:rPr>
      </w:pPr>
      <w:r>
        <w:rPr>
          <w:rFonts w:hint="eastAsia"/>
          <w:sz w:val="24"/>
          <w:szCs w:val="24"/>
        </w:rPr>
        <w:t>标准主要起草人及其所做的工作见表1。</w:t>
      </w:r>
    </w:p>
    <w:p w14:paraId="1C0E8735">
      <w:pPr>
        <w:spacing w:before="156" w:beforeLines="50" w:line="360" w:lineRule="auto"/>
        <w:jc w:val="center"/>
        <w:rPr>
          <w:rFonts w:eastAsia="黑体"/>
          <w:sz w:val="24"/>
          <w:szCs w:val="24"/>
        </w:rPr>
      </w:pPr>
      <w:r>
        <w:rPr>
          <w:rFonts w:hint="eastAsia" w:eastAsia="黑体"/>
          <w:sz w:val="24"/>
          <w:szCs w:val="24"/>
        </w:rPr>
        <w:t>表</w:t>
      </w:r>
      <w:r>
        <w:rPr>
          <w:rFonts w:eastAsia="黑体"/>
          <w:sz w:val="24"/>
          <w:szCs w:val="24"/>
        </w:rPr>
        <w:t xml:space="preserve">1  </w:t>
      </w:r>
      <w:r>
        <w:rPr>
          <w:rFonts w:hint="eastAsia" w:eastAsia="黑体"/>
          <w:sz w:val="24"/>
          <w:szCs w:val="24"/>
        </w:rPr>
        <w:t>标准主要起草人及其所做的工作</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040"/>
        <w:gridCol w:w="2769"/>
        <w:gridCol w:w="724"/>
        <w:gridCol w:w="2091"/>
      </w:tblGrid>
      <w:tr w14:paraId="55C6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12" w:type="pct"/>
            <w:vAlign w:val="center"/>
          </w:tcPr>
          <w:p w14:paraId="7465B665">
            <w:pPr>
              <w:snapToGrid w:val="0"/>
              <w:jc w:val="center"/>
              <w:rPr>
                <w:rFonts w:eastAsiaTheme="minorEastAsia"/>
                <w:b/>
                <w:bCs/>
                <w:szCs w:val="21"/>
              </w:rPr>
            </w:pPr>
            <w:r>
              <w:rPr>
                <w:rFonts w:hint="eastAsia" w:eastAsiaTheme="minorEastAsia"/>
                <w:b/>
                <w:bCs/>
                <w:szCs w:val="21"/>
              </w:rPr>
              <w:t>姓名</w:t>
            </w:r>
          </w:p>
        </w:tc>
        <w:tc>
          <w:tcPr>
            <w:tcW w:w="1200" w:type="pct"/>
            <w:vAlign w:val="center"/>
          </w:tcPr>
          <w:p w14:paraId="7D133F18">
            <w:pPr>
              <w:snapToGrid w:val="0"/>
              <w:jc w:val="center"/>
              <w:rPr>
                <w:rFonts w:eastAsiaTheme="minorEastAsia"/>
                <w:b/>
                <w:bCs/>
                <w:szCs w:val="21"/>
              </w:rPr>
            </w:pPr>
            <w:r>
              <w:rPr>
                <w:rFonts w:hint="eastAsia" w:eastAsiaTheme="minorEastAsia"/>
                <w:b/>
                <w:bCs/>
                <w:szCs w:val="21"/>
              </w:rPr>
              <w:t>单  位</w:t>
            </w:r>
          </w:p>
        </w:tc>
        <w:tc>
          <w:tcPr>
            <w:tcW w:w="1629" w:type="pct"/>
            <w:vAlign w:val="center"/>
          </w:tcPr>
          <w:p w14:paraId="6668660A">
            <w:pPr>
              <w:snapToGrid w:val="0"/>
              <w:jc w:val="center"/>
              <w:rPr>
                <w:rFonts w:eastAsiaTheme="minorEastAsia"/>
                <w:b/>
                <w:bCs/>
                <w:szCs w:val="21"/>
              </w:rPr>
            </w:pPr>
            <w:r>
              <w:rPr>
                <w:rFonts w:hint="eastAsia" w:eastAsiaTheme="minorEastAsia"/>
                <w:b/>
                <w:bCs/>
                <w:szCs w:val="21"/>
              </w:rPr>
              <w:t>职务、职称</w:t>
            </w:r>
          </w:p>
        </w:tc>
        <w:tc>
          <w:tcPr>
            <w:tcW w:w="426" w:type="pct"/>
            <w:vAlign w:val="center"/>
          </w:tcPr>
          <w:p w14:paraId="4E1F843E">
            <w:pPr>
              <w:snapToGrid w:val="0"/>
              <w:jc w:val="center"/>
              <w:rPr>
                <w:rFonts w:eastAsiaTheme="minorEastAsia"/>
                <w:b/>
                <w:bCs/>
                <w:szCs w:val="21"/>
              </w:rPr>
            </w:pPr>
            <w:r>
              <w:rPr>
                <w:rFonts w:hint="eastAsia" w:eastAsiaTheme="minorEastAsia"/>
                <w:b/>
                <w:bCs/>
                <w:szCs w:val="21"/>
              </w:rPr>
              <w:t>项目职务</w:t>
            </w:r>
          </w:p>
        </w:tc>
        <w:tc>
          <w:tcPr>
            <w:tcW w:w="1230" w:type="pct"/>
            <w:vAlign w:val="center"/>
          </w:tcPr>
          <w:p w14:paraId="2A212CF8">
            <w:pPr>
              <w:snapToGrid w:val="0"/>
              <w:jc w:val="center"/>
              <w:rPr>
                <w:rFonts w:eastAsiaTheme="minorEastAsia"/>
                <w:b/>
                <w:bCs/>
                <w:szCs w:val="21"/>
              </w:rPr>
            </w:pPr>
            <w:r>
              <w:rPr>
                <w:rFonts w:hint="eastAsia" w:eastAsiaTheme="minorEastAsia"/>
                <w:b/>
                <w:bCs/>
                <w:szCs w:val="21"/>
              </w:rPr>
              <w:t>分    工</w:t>
            </w:r>
          </w:p>
        </w:tc>
      </w:tr>
      <w:tr w14:paraId="170F7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512" w:type="pct"/>
            <w:shd w:val="clear" w:color="auto" w:fill="auto"/>
            <w:vAlign w:val="center"/>
          </w:tcPr>
          <w:p w14:paraId="4CD416D3">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汪沛</w:t>
            </w:r>
          </w:p>
        </w:tc>
        <w:tc>
          <w:tcPr>
            <w:tcW w:w="1200" w:type="pct"/>
            <w:shd w:val="clear" w:color="auto" w:fill="auto"/>
            <w:vAlign w:val="center"/>
          </w:tcPr>
          <w:p w14:paraId="7F7C852C">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shd w:val="clear" w:color="auto" w:fill="auto"/>
            <w:vAlign w:val="center"/>
          </w:tcPr>
          <w:p w14:paraId="670DF818">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首席执行官/教授级高级工程师</w:t>
            </w:r>
          </w:p>
        </w:tc>
        <w:tc>
          <w:tcPr>
            <w:tcW w:w="426" w:type="pct"/>
            <w:vAlign w:val="center"/>
          </w:tcPr>
          <w:p w14:paraId="1DF3AE87">
            <w:pPr>
              <w:snapToGrid w:val="0"/>
              <w:jc w:val="center"/>
              <w:rPr>
                <w:rFonts w:eastAsiaTheme="minorEastAsia"/>
                <w:szCs w:val="21"/>
              </w:rPr>
            </w:pPr>
            <w:r>
              <w:rPr>
                <w:rFonts w:hint="eastAsia" w:eastAsiaTheme="minorEastAsia"/>
                <w:szCs w:val="21"/>
              </w:rPr>
              <w:t>组长</w:t>
            </w:r>
          </w:p>
        </w:tc>
        <w:tc>
          <w:tcPr>
            <w:tcW w:w="1230" w:type="pct"/>
            <w:vAlign w:val="center"/>
          </w:tcPr>
          <w:p w14:paraId="287B238C">
            <w:pPr>
              <w:snapToGrid w:val="0"/>
              <w:rPr>
                <w:rFonts w:eastAsiaTheme="minorEastAsia"/>
                <w:szCs w:val="21"/>
              </w:rPr>
            </w:pPr>
            <w:r>
              <w:rPr>
                <w:rFonts w:hint="eastAsia" w:eastAsiaTheme="minorEastAsia"/>
                <w:szCs w:val="21"/>
              </w:rPr>
              <w:t>标准编写总体负责，参与标准所有章节的编写及相关技术论证。</w:t>
            </w:r>
          </w:p>
        </w:tc>
      </w:tr>
      <w:tr w14:paraId="4890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472209B9">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卢赞新</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7FDBC78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2D83B27C">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总经理助理/无</w:t>
            </w:r>
          </w:p>
        </w:tc>
        <w:tc>
          <w:tcPr>
            <w:tcW w:w="426" w:type="pct"/>
            <w:tcBorders>
              <w:top w:val="single" w:color="auto" w:sz="4" w:space="0"/>
              <w:left w:val="single" w:color="auto" w:sz="4" w:space="0"/>
              <w:bottom w:val="single" w:color="auto" w:sz="4" w:space="0"/>
              <w:right w:val="single" w:color="auto" w:sz="4" w:space="0"/>
            </w:tcBorders>
            <w:vAlign w:val="center"/>
          </w:tcPr>
          <w:p w14:paraId="30630A80">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vAlign w:val="center"/>
          </w:tcPr>
          <w:p w14:paraId="6296A6F7">
            <w:pPr>
              <w:snapToGrid w:val="0"/>
              <w:rPr>
                <w:rFonts w:eastAsiaTheme="minorEastAsia"/>
                <w:szCs w:val="21"/>
              </w:rPr>
            </w:pPr>
            <w:r>
              <w:rPr>
                <w:rFonts w:hint="eastAsia" w:eastAsiaTheme="minorEastAsia"/>
                <w:szCs w:val="21"/>
              </w:rPr>
              <w:t>标准结构、框架、要素审核及相关技术审核。</w:t>
            </w:r>
          </w:p>
        </w:tc>
      </w:tr>
      <w:tr w14:paraId="579B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616AE91A">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尹鹏</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5D7D6E2C">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2FF8851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部门经理/无</w:t>
            </w:r>
          </w:p>
        </w:tc>
        <w:tc>
          <w:tcPr>
            <w:tcW w:w="426" w:type="pct"/>
            <w:tcBorders>
              <w:top w:val="single" w:color="auto" w:sz="4" w:space="0"/>
              <w:left w:val="single" w:color="auto" w:sz="4" w:space="0"/>
              <w:bottom w:val="single" w:color="auto" w:sz="4" w:space="0"/>
              <w:right w:val="single" w:color="auto" w:sz="4" w:space="0"/>
            </w:tcBorders>
            <w:vAlign w:val="center"/>
          </w:tcPr>
          <w:p w14:paraId="6C17C8C1">
            <w:pPr>
              <w:snapToGrid w:val="0"/>
              <w:jc w:val="center"/>
              <w:rPr>
                <w:rFonts w:eastAsiaTheme="minorEastAsia"/>
                <w:color w:val="FF0000"/>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vAlign w:val="center"/>
          </w:tcPr>
          <w:p w14:paraId="677D93CA">
            <w:pPr>
              <w:snapToGrid w:val="0"/>
              <w:rPr>
                <w:rFonts w:eastAsiaTheme="minorEastAsia"/>
                <w:color w:val="FF0000"/>
                <w:szCs w:val="21"/>
              </w:rPr>
            </w:pPr>
            <w:r>
              <w:rPr>
                <w:rFonts w:hint="eastAsia" w:eastAsiaTheme="minorEastAsia"/>
                <w:szCs w:val="21"/>
              </w:rPr>
              <w:t>第</w:t>
            </w:r>
            <w:r>
              <w:rPr>
                <w:rFonts w:hint="eastAsia" w:eastAsiaTheme="minorEastAsia"/>
                <w:szCs w:val="21"/>
                <w:lang w:val="en-US" w:eastAsia="zh-CN"/>
              </w:rPr>
              <w:t>1</w:t>
            </w:r>
            <w:r>
              <w:rPr>
                <w:rFonts w:hint="eastAsia" w:eastAsiaTheme="minorEastAsia"/>
                <w:szCs w:val="21"/>
              </w:rPr>
              <w:t>章节的编写及相关技术论证。</w:t>
            </w:r>
          </w:p>
        </w:tc>
      </w:tr>
      <w:tr w14:paraId="2C14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076FE83E">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孙羽</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6B2D37C3">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40C1183E">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部门经理/无</w:t>
            </w:r>
          </w:p>
        </w:tc>
        <w:tc>
          <w:tcPr>
            <w:tcW w:w="426" w:type="pct"/>
            <w:tcBorders>
              <w:top w:val="single" w:color="auto" w:sz="4" w:space="0"/>
              <w:left w:val="single" w:color="auto" w:sz="4" w:space="0"/>
              <w:bottom w:val="single" w:color="auto" w:sz="4" w:space="0"/>
              <w:right w:val="single" w:color="auto" w:sz="4" w:space="0"/>
            </w:tcBorders>
            <w:vAlign w:val="center"/>
          </w:tcPr>
          <w:p w14:paraId="4ACBEBA6">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vAlign w:val="center"/>
          </w:tcPr>
          <w:p w14:paraId="0C1C1314">
            <w:pPr>
              <w:snapToGrid w:val="0"/>
              <w:rPr>
                <w:rFonts w:eastAsiaTheme="minorEastAsia"/>
                <w:szCs w:val="21"/>
              </w:rPr>
            </w:pPr>
            <w:r>
              <w:rPr>
                <w:rFonts w:hint="eastAsia" w:eastAsiaTheme="minorEastAsia"/>
                <w:szCs w:val="21"/>
              </w:rPr>
              <w:t>第</w:t>
            </w:r>
            <w:r>
              <w:rPr>
                <w:rFonts w:hint="eastAsia" w:eastAsiaTheme="minorEastAsia"/>
                <w:szCs w:val="21"/>
                <w:lang w:val="en-US" w:eastAsia="zh-CN"/>
              </w:rPr>
              <w:t>1</w:t>
            </w:r>
            <w:r>
              <w:rPr>
                <w:rFonts w:hint="eastAsia" w:eastAsiaTheme="minorEastAsia"/>
                <w:szCs w:val="21"/>
              </w:rPr>
              <w:t>章节的编写及相关技术论证。</w:t>
            </w:r>
          </w:p>
        </w:tc>
      </w:tr>
      <w:tr w14:paraId="2017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2DC81AC8">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汪炼</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70B840E5">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679E9404">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部门经理/无</w:t>
            </w:r>
          </w:p>
        </w:tc>
        <w:tc>
          <w:tcPr>
            <w:tcW w:w="426" w:type="pct"/>
            <w:tcBorders>
              <w:top w:val="single" w:color="auto" w:sz="4" w:space="0"/>
              <w:left w:val="single" w:color="auto" w:sz="4" w:space="0"/>
              <w:bottom w:val="single" w:color="auto" w:sz="4" w:space="0"/>
              <w:right w:val="single" w:color="auto" w:sz="4" w:space="0"/>
            </w:tcBorders>
            <w:vAlign w:val="center"/>
          </w:tcPr>
          <w:p w14:paraId="49A13CFD">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vAlign w:val="center"/>
          </w:tcPr>
          <w:p w14:paraId="49AD8017">
            <w:pPr>
              <w:snapToGrid w:val="0"/>
              <w:rPr>
                <w:rFonts w:eastAsiaTheme="minorEastAsia"/>
                <w:szCs w:val="21"/>
              </w:rPr>
            </w:pPr>
            <w:r>
              <w:rPr>
                <w:rFonts w:hint="eastAsia" w:eastAsiaTheme="minorEastAsia"/>
                <w:szCs w:val="21"/>
              </w:rPr>
              <w:t>第</w:t>
            </w:r>
            <w:r>
              <w:rPr>
                <w:rFonts w:hint="eastAsia" w:eastAsiaTheme="minorEastAsia"/>
                <w:szCs w:val="21"/>
                <w:lang w:val="en-US" w:eastAsia="zh-CN"/>
              </w:rPr>
              <w:t>2</w:t>
            </w:r>
            <w:r>
              <w:rPr>
                <w:rFonts w:hint="eastAsia" w:eastAsiaTheme="minorEastAsia"/>
                <w:szCs w:val="21"/>
              </w:rPr>
              <w:t>章节的编写及相关技术论证。</w:t>
            </w:r>
          </w:p>
        </w:tc>
      </w:tr>
      <w:tr w14:paraId="4CBD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2" w:type="pct"/>
            <w:shd w:val="clear" w:color="auto" w:fill="auto"/>
            <w:vAlign w:val="center"/>
          </w:tcPr>
          <w:p w14:paraId="4AFEB77A">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沈卓明</w:t>
            </w:r>
          </w:p>
        </w:tc>
        <w:tc>
          <w:tcPr>
            <w:tcW w:w="1200" w:type="pct"/>
            <w:shd w:val="clear" w:color="auto" w:fill="auto"/>
            <w:vAlign w:val="center"/>
          </w:tcPr>
          <w:p w14:paraId="28D18FF9">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shd w:val="clear" w:color="auto" w:fill="auto"/>
            <w:vAlign w:val="center"/>
          </w:tcPr>
          <w:p w14:paraId="0A8D1655">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研发总监/无</w:t>
            </w:r>
          </w:p>
        </w:tc>
        <w:tc>
          <w:tcPr>
            <w:tcW w:w="426" w:type="pct"/>
            <w:vAlign w:val="center"/>
          </w:tcPr>
          <w:p w14:paraId="619E6A4F">
            <w:pPr>
              <w:snapToGrid w:val="0"/>
              <w:jc w:val="center"/>
              <w:rPr>
                <w:rFonts w:eastAsiaTheme="minorEastAsia"/>
                <w:color w:val="FF0000"/>
                <w:szCs w:val="21"/>
              </w:rPr>
            </w:pPr>
            <w:r>
              <w:rPr>
                <w:rFonts w:hint="eastAsia" w:eastAsiaTheme="minorEastAsia"/>
                <w:szCs w:val="21"/>
              </w:rPr>
              <w:t>组员</w:t>
            </w:r>
          </w:p>
        </w:tc>
        <w:tc>
          <w:tcPr>
            <w:tcW w:w="1230" w:type="pct"/>
            <w:vAlign w:val="center"/>
          </w:tcPr>
          <w:p w14:paraId="156131B8">
            <w:pPr>
              <w:snapToGrid w:val="0"/>
              <w:rPr>
                <w:rFonts w:eastAsiaTheme="minorEastAsia"/>
                <w:color w:val="FF0000"/>
                <w:szCs w:val="21"/>
              </w:rPr>
            </w:pPr>
            <w:r>
              <w:rPr>
                <w:rFonts w:hint="eastAsia" w:eastAsiaTheme="minorEastAsia"/>
                <w:szCs w:val="21"/>
              </w:rPr>
              <w:t>第</w:t>
            </w:r>
            <w:r>
              <w:rPr>
                <w:rFonts w:hint="eastAsia" w:eastAsiaTheme="minorEastAsia"/>
                <w:szCs w:val="21"/>
                <w:lang w:val="en-US" w:eastAsia="zh-CN"/>
              </w:rPr>
              <w:t>2</w:t>
            </w:r>
            <w:r>
              <w:rPr>
                <w:rFonts w:hint="eastAsia" w:eastAsiaTheme="minorEastAsia"/>
                <w:szCs w:val="21"/>
              </w:rPr>
              <w:t>章节的编写及相关技术论证。</w:t>
            </w:r>
          </w:p>
        </w:tc>
      </w:tr>
      <w:tr w14:paraId="3ED8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2" w:type="pct"/>
            <w:shd w:val="clear" w:color="auto" w:fill="auto"/>
            <w:vAlign w:val="center"/>
          </w:tcPr>
          <w:p w14:paraId="0B64906E">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刘昊</w:t>
            </w:r>
          </w:p>
        </w:tc>
        <w:tc>
          <w:tcPr>
            <w:tcW w:w="1200" w:type="pct"/>
            <w:shd w:val="clear" w:color="auto" w:fill="auto"/>
            <w:vAlign w:val="center"/>
          </w:tcPr>
          <w:p w14:paraId="2C059611">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赤湾集装箱码头有限公司</w:t>
            </w:r>
          </w:p>
        </w:tc>
        <w:tc>
          <w:tcPr>
            <w:tcW w:w="1629" w:type="pct"/>
            <w:shd w:val="clear" w:color="auto" w:fill="auto"/>
            <w:vAlign w:val="center"/>
          </w:tcPr>
          <w:p w14:paraId="6D5AD64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操作经理/无</w:t>
            </w:r>
          </w:p>
        </w:tc>
        <w:tc>
          <w:tcPr>
            <w:tcW w:w="426" w:type="pct"/>
            <w:vAlign w:val="center"/>
          </w:tcPr>
          <w:p w14:paraId="50DC36CA">
            <w:pPr>
              <w:snapToGrid w:val="0"/>
              <w:jc w:val="center"/>
              <w:rPr>
                <w:rFonts w:eastAsiaTheme="minorEastAsia"/>
                <w:szCs w:val="21"/>
              </w:rPr>
            </w:pPr>
            <w:r>
              <w:rPr>
                <w:rFonts w:hint="eastAsia" w:eastAsiaTheme="minorEastAsia"/>
                <w:szCs w:val="21"/>
              </w:rPr>
              <w:t>组员</w:t>
            </w:r>
          </w:p>
        </w:tc>
        <w:tc>
          <w:tcPr>
            <w:tcW w:w="1230" w:type="pct"/>
            <w:shd w:val="clear" w:color="auto" w:fill="auto"/>
            <w:vAlign w:val="center"/>
          </w:tcPr>
          <w:p w14:paraId="2B2ED61A">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6</w:t>
            </w:r>
            <w:r>
              <w:rPr>
                <w:rFonts w:hint="eastAsia" w:eastAsiaTheme="minorEastAsia"/>
                <w:szCs w:val="21"/>
              </w:rPr>
              <w:t>章节的编写及相关技术论证。</w:t>
            </w:r>
          </w:p>
        </w:tc>
      </w:tr>
      <w:tr w14:paraId="66FE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0D128755">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罗继鑫</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1ADE7909">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深圳妈港仓码有限公司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63D607B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控制监督/无</w:t>
            </w:r>
          </w:p>
        </w:tc>
        <w:tc>
          <w:tcPr>
            <w:tcW w:w="426" w:type="pct"/>
            <w:tcBorders>
              <w:top w:val="single" w:color="auto" w:sz="4" w:space="0"/>
              <w:left w:val="single" w:color="auto" w:sz="4" w:space="0"/>
              <w:bottom w:val="single" w:color="auto" w:sz="4" w:space="0"/>
              <w:right w:val="single" w:color="auto" w:sz="4" w:space="0"/>
            </w:tcBorders>
            <w:vAlign w:val="center"/>
          </w:tcPr>
          <w:p w14:paraId="24F3C3B7">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36A80618">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6</w:t>
            </w:r>
            <w:r>
              <w:rPr>
                <w:rFonts w:hint="eastAsia" w:eastAsiaTheme="minorEastAsia"/>
                <w:szCs w:val="21"/>
              </w:rPr>
              <w:t>章节的编写及相关技术论证。</w:t>
            </w:r>
          </w:p>
        </w:tc>
      </w:tr>
      <w:tr w14:paraId="1CCB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4E62E227">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胡子建</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428ABF58">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深圳妈港仓码有限公司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5FDB7041">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操作经理/无</w:t>
            </w:r>
          </w:p>
        </w:tc>
        <w:tc>
          <w:tcPr>
            <w:tcW w:w="426" w:type="pct"/>
            <w:tcBorders>
              <w:top w:val="single" w:color="auto" w:sz="4" w:space="0"/>
              <w:left w:val="single" w:color="auto" w:sz="4" w:space="0"/>
              <w:bottom w:val="single" w:color="auto" w:sz="4" w:space="0"/>
              <w:right w:val="single" w:color="auto" w:sz="4" w:space="0"/>
            </w:tcBorders>
            <w:vAlign w:val="center"/>
          </w:tcPr>
          <w:p w14:paraId="006E4CED">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2289D560">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6</w:t>
            </w:r>
            <w:r>
              <w:rPr>
                <w:rFonts w:hint="eastAsia" w:eastAsiaTheme="minorEastAsia"/>
                <w:szCs w:val="21"/>
              </w:rPr>
              <w:t>章节的编写及相关技术论证。</w:t>
            </w:r>
          </w:p>
        </w:tc>
      </w:tr>
      <w:tr w14:paraId="3D2C1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45862B2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王戡</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4732F67C">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招商局检测车辆技术研究院有限公司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0926DDC0">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副主任/高级工程师</w:t>
            </w:r>
          </w:p>
        </w:tc>
        <w:tc>
          <w:tcPr>
            <w:tcW w:w="426" w:type="pct"/>
            <w:tcBorders>
              <w:top w:val="single" w:color="auto" w:sz="4" w:space="0"/>
              <w:left w:val="single" w:color="auto" w:sz="4" w:space="0"/>
              <w:bottom w:val="single" w:color="auto" w:sz="4" w:space="0"/>
              <w:right w:val="single" w:color="auto" w:sz="4" w:space="0"/>
            </w:tcBorders>
            <w:vAlign w:val="center"/>
          </w:tcPr>
          <w:p w14:paraId="3315B50A">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62CF1380">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5</w:t>
            </w:r>
            <w:r>
              <w:rPr>
                <w:rFonts w:hint="eastAsia" w:eastAsiaTheme="minorEastAsia"/>
                <w:szCs w:val="21"/>
              </w:rPr>
              <w:t>章节的编写及相关技术论证。</w:t>
            </w:r>
          </w:p>
        </w:tc>
      </w:tr>
      <w:tr w14:paraId="36E6D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5EAE330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祖晖</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5BE9251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招商局检测车辆技术研究院有限公司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1A415D2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副主任/高级工程师</w:t>
            </w:r>
          </w:p>
        </w:tc>
        <w:tc>
          <w:tcPr>
            <w:tcW w:w="426" w:type="pct"/>
            <w:tcBorders>
              <w:top w:val="single" w:color="auto" w:sz="4" w:space="0"/>
              <w:left w:val="single" w:color="auto" w:sz="4" w:space="0"/>
              <w:bottom w:val="single" w:color="auto" w:sz="4" w:space="0"/>
              <w:right w:val="single" w:color="auto" w:sz="4" w:space="0"/>
            </w:tcBorders>
            <w:vAlign w:val="center"/>
          </w:tcPr>
          <w:p w14:paraId="58A004B9">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0DE21FB3">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5</w:t>
            </w:r>
            <w:r>
              <w:rPr>
                <w:rFonts w:hint="eastAsia" w:eastAsiaTheme="minorEastAsia"/>
                <w:szCs w:val="21"/>
              </w:rPr>
              <w:t>章节的编写及相关技术论证。</w:t>
            </w:r>
          </w:p>
        </w:tc>
      </w:tr>
      <w:tr w14:paraId="26CF9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51F20753">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施超</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4D0FD18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72E6ABE4">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研发工程师/中级工程师</w:t>
            </w:r>
          </w:p>
        </w:tc>
        <w:tc>
          <w:tcPr>
            <w:tcW w:w="426" w:type="pct"/>
            <w:tcBorders>
              <w:top w:val="single" w:color="auto" w:sz="4" w:space="0"/>
              <w:left w:val="single" w:color="auto" w:sz="4" w:space="0"/>
              <w:bottom w:val="single" w:color="auto" w:sz="4" w:space="0"/>
              <w:right w:val="single" w:color="auto" w:sz="4" w:space="0"/>
            </w:tcBorders>
            <w:vAlign w:val="center"/>
          </w:tcPr>
          <w:p w14:paraId="165D4756">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13866B50">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3</w:t>
            </w:r>
            <w:r>
              <w:rPr>
                <w:rFonts w:hint="eastAsia" w:eastAsiaTheme="minorEastAsia"/>
                <w:szCs w:val="21"/>
              </w:rPr>
              <w:t>章节的编写及相关技术论证。</w:t>
            </w:r>
          </w:p>
        </w:tc>
      </w:tr>
      <w:tr w14:paraId="47F4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03F9105A">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高恒</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04F4FE27">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45C6CD26">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研发工程师/助理工程师</w:t>
            </w:r>
          </w:p>
        </w:tc>
        <w:tc>
          <w:tcPr>
            <w:tcW w:w="426" w:type="pct"/>
            <w:tcBorders>
              <w:top w:val="single" w:color="auto" w:sz="4" w:space="0"/>
              <w:left w:val="single" w:color="auto" w:sz="4" w:space="0"/>
              <w:bottom w:val="single" w:color="auto" w:sz="4" w:space="0"/>
              <w:right w:val="single" w:color="auto" w:sz="4" w:space="0"/>
            </w:tcBorders>
            <w:vAlign w:val="center"/>
          </w:tcPr>
          <w:p w14:paraId="76B9005F">
            <w:pPr>
              <w:snapToGrid w:val="0"/>
              <w:jc w:val="center"/>
              <w:rPr>
                <w:rFonts w:eastAsiaTheme="minorEastAsia"/>
                <w:color w:val="FF0000"/>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325026FC">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3</w:t>
            </w:r>
            <w:r>
              <w:rPr>
                <w:rFonts w:hint="eastAsia" w:eastAsiaTheme="minorEastAsia"/>
                <w:szCs w:val="21"/>
              </w:rPr>
              <w:t>章节的编写及相关技术论证。</w:t>
            </w:r>
          </w:p>
        </w:tc>
      </w:tr>
      <w:tr w14:paraId="5B14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512" w:type="pct"/>
            <w:tcBorders>
              <w:top w:val="single" w:color="auto" w:sz="4" w:space="0"/>
              <w:left w:val="single" w:color="auto" w:sz="4" w:space="0"/>
              <w:bottom w:val="single" w:color="auto" w:sz="4" w:space="0"/>
              <w:right w:val="single" w:color="auto" w:sz="4" w:space="0"/>
            </w:tcBorders>
            <w:shd w:val="clear" w:color="auto" w:fill="auto"/>
            <w:vAlign w:val="center"/>
          </w:tcPr>
          <w:p w14:paraId="076F3F24">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詹忠</w:t>
            </w:r>
          </w:p>
        </w:tc>
        <w:tc>
          <w:tcPr>
            <w:tcW w:w="1200" w:type="pct"/>
            <w:tcBorders>
              <w:top w:val="single" w:color="auto" w:sz="4" w:space="0"/>
              <w:left w:val="single" w:color="auto" w:sz="4" w:space="0"/>
              <w:bottom w:val="single" w:color="auto" w:sz="4" w:space="0"/>
              <w:right w:val="single" w:color="auto" w:sz="4" w:space="0"/>
            </w:tcBorders>
            <w:shd w:val="clear" w:color="auto" w:fill="auto"/>
            <w:vAlign w:val="center"/>
          </w:tcPr>
          <w:p w14:paraId="51D5F243">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tcBorders>
              <w:top w:val="single" w:color="auto" w:sz="4" w:space="0"/>
              <w:left w:val="single" w:color="auto" w:sz="4" w:space="0"/>
              <w:bottom w:val="single" w:color="auto" w:sz="4" w:space="0"/>
              <w:right w:val="single" w:color="auto" w:sz="4" w:space="0"/>
            </w:tcBorders>
            <w:shd w:val="clear" w:color="auto" w:fill="auto"/>
            <w:vAlign w:val="center"/>
          </w:tcPr>
          <w:p w14:paraId="17BBD84C">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研发工程师/中级工程师</w:t>
            </w:r>
          </w:p>
        </w:tc>
        <w:tc>
          <w:tcPr>
            <w:tcW w:w="426" w:type="pct"/>
            <w:tcBorders>
              <w:top w:val="single" w:color="auto" w:sz="4" w:space="0"/>
              <w:left w:val="single" w:color="auto" w:sz="4" w:space="0"/>
              <w:bottom w:val="single" w:color="auto" w:sz="4" w:space="0"/>
              <w:right w:val="single" w:color="auto" w:sz="4" w:space="0"/>
            </w:tcBorders>
            <w:vAlign w:val="center"/>
          </w:tcPr>
          <w:p w14:paraId="1C659AED">
            <w:pPr>
              <w:snapToGrid w:val="0"/>
              <w:jc w:val="center"/>
              <w:rPr>
                <w:rFonts w:eastAsiaTheme="minorEastAsia"/>
                <w:szCs w:val="21"/>
              </w:rPr>
            </w:pPr>
            <w:r>
              <w:rPr>
                <w:rFonts w:hint="eastAsia" w:eastAsiaTheme="minorEastAsia"/>
                <w:szCs w:val="21"/>
              </w:rPr>
              <w:t>组员</w:t>
            </w:r>
          </w:p>
        </w:tc>
        <w:tc>
          <w:tcPr>
            <w:tcW w:w="1230" w:type="pct"/>
            <w:tcBorders>
              <w:top w:val="single" w:color="auto" w:sz="4" w:space="0"/>
              <w:left w:val="single" w:color="auto" w:sz="4" w:space="0"/>
              <w:bottom w:val="single" w:color="auto" w:sz="4" w:space="0"/>
              <w:right w:val="single" w:color="auto" w:sz="4" w:space="0"/>
            </w:tcBorders>
            <w:shd w:val="clear" w:color="auto" w:fill="auto"/>
            <w:vAlign w:val="center"/>
          </w:tcPr>
          <w:p w14:paraId="00F53C3C">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4</w:t>
            </w:r>
            <w:r>
              <w:rPr>
                <w:rFonts w:hint="eastAsia" w:eastAsiaTheme="minorEastAsia"/>
                <w:szCs w:val="21"/>
              </w:rPr>
              <w:t>章节的编写及相关技术论证。</w:t>
            </w:r>
          </w:p>
        </w:tc>
      </w:tr>
      <w:tr w14:paraId="62C0D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2" w:type="pct"/>
            <w:shd w:val="clear" w:color="auto" w:fill="auto"/>
            <w:vAlign w:val="center"/>
          </w:tcPr>
          <w:p w14:paraId="3C2DB712">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汪达仕</w:t>
            </w:r>
          </w:p>
        </w:tc>
        <w:tc>
          <w:tcPr>
            <w:tcW w:w="1200" w:type="pct"/>
            <w:shd w:val="clear" w:color="auto" w:fill="auto"/>
            <w:vAlign w:val="center"/>
          </w:tcPr>
          <w:p w14:paraId="40D4F16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1629" w:type="pct"/>
            <w:shd w:val="clear" w:color="auto" w:fill="auto"/>
            <w:vAlign w:val="center"/>
          </w:tcPr>
          <w:p w14:paraId="443EABC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研发工程师/中级工程师</w:t>
            </w:r>
          </w:p>
        </w:tc>
        <w:tc>
          <w:tcPr>
            <w:tcW w:w="426" w:type="pct"/>
            <w:vAlign w:val="center"/>
          </w:tcPr>
          <w:p w14:paraId="3351C312">
            <w:pPr>
              <w:snapToGrid w:val="0"/>
              <w:jc w:val="center"/>
              <w:rPr>
                <w:rFonts w:eastAsiaTheme="minorEastAsia"/>
                <w:szCs w:val="21"/>
              </w:rPr>
            </w:pPr>
            <w:r>
              <w:rPr>
                <w:rFonts w:hint="eastAsia" w:eastAsiaTheme="minorEastAsia"/>
                <w:szCs w:val="21"/>
              </w:rPr>
              <w:t>组员</w:t>
            </w:r>
          </w:p>
        </w:tc>
        <w:tc>
          <w:tcPr>
            <w:tcW w:w="1230" w:type="pct"/>
            <w:shd w:val="clear" w:color="auto" w:fill="auto"/>
            <w:vAlign w:val="center"/>
          </w:tcPr>
          <w:p w14:paraId="62B55D15">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4</w:t>
            </w:r>
            <w:r>
              <w:rPr>
                <w:rFonts w:hint="eastAsia" w:eastAsiaTheme="minorEastAsia"/>
                <w:szCs w:val="21"/>
              </w:rPr>
              <w:t>章节的编写及相关技术论证。</w:t>
            </w:r>
          </w:p>
        </w:tc>
      </w:tr>
      <w:tr w14:paraId="2EF0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7F1656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赵红丽</w:t>
            </w:r>
          </w:p>
        </w:tc>
        <w:tc>
          <w:tcPr>
            <w:tcW w:w="0" w:type="auto"/>
            <w:shd w:val="clear" w:color="auto" w:fill="auto"/>
            <w:vAlign w:val="center"/>
          </w:tcPr>
          <w:p w14:paraId="466E6307">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0" w:type="auto"/>
            <w:shd w:val="clear" w:color="auto" w:fill="auto"/>
            <w:vAlign w:val="center"/>
          </w:tcPr>
          <w:p w14:paraId="3CE0DCB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研发工程师/中级工程师</w:t>
            </w:r>
          </w:p>
        </w:tc>
        <w:tc>
          <w:tcPr>
            <w:tcW w:w="0" w:type="auto"/>
            <w:shd w:val="clear" w:color="auto" w:fill="auto"/>
            <w:vAlign w:val="center"/>
          </w:tcPr>
          <w:p w14:paraId="61A15D53">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5221B848">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9</w:t>
            </w:r>
            <w:r>
              <w:rPr>
                <w:rFonts w:hint="eastAsia" w:eastAsiaTheme="minorEastAsia"/>
                <w:szCs w:val="21"/>
              </w:rPr>
              <w:t>章节的编写及相关技术论证。</w:t>
            </w:r>
          </w:p>
        </w:tc>
      </w:tr>
      <w:tr w14:paraId="2E1EC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A24F50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毛骁</w:t>
            </w:r>
          </w:p>
        </w:tc>
        <w:tc>
          <w:tcPr>
            <w:tcW w:w="0" w:type="auto"/>
            <w:shd w:val="clear" w:color="auto" w:fill="auto"/>
            <w:vAlign w:val="center"/>
          </w:tcPr>
          <w:p w14:paraId="29D981B2">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招商局国际科技有限公司</w:t>
            </w:r>
          </w:p>
        </w:tc>
        <w:tc>
          <w:tcPr>
            <w:tcW w:w="0" w:type="auto"/>
            <w:shd w:val="clear" w:color="auto" w:fill="auto"/>
            <w:vAlign w:val="center"/>
          </w:tcPr>
          <w:p w14:paraId="12817DB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研发工程师/中级工程师</w:t>
            </w:r>
          </w:p>
        </w:tc>
        <w:tc>
          <w:tcPr>
            <w:tcW w:w="0" w:type="auto"/>
            <w:shd w:val="clear" w:color="auto" w:fill="auto"/>
            <w:vAlign w:val="center"/>
          </w:tcPr>
          <w:p w14:paraId="0B145714">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6738DF72">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9</w:t>
            </w:r>
            <w:r>
              <w:rPr>
                <w:rFonts w:hint="eastAsia" w:eastAsiaTheme="minorEastAsia"/>
                <w:szCs w:val="21"/>
              </w:rPr>
              <w:t>章节的编写及相关技术论证。</w:t>
            </w:r>
          </w:p>
        </w:tc>
      </w:tr>
      <w:tr w14:paraId="3B0C8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B0D5286">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陈新海</w:t>
            </w:r>
          </w:p>
        </w:tc>
        <w:tc>
          <w:tcPr>
            <w:tcW w:w="0" w:type="auto"/>
            <w:shd w:val="clear" w:color="auto" w:fill="auto"/>
            <w:vAlign w:val="center"/>
          </w:tcPr>
          <w:p w14:paraId="2338594B">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034BFFD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副总工/高级工程师</w:t>
            </w:r>
          </w:p>
        </w:tc>
        <w:tc>
          <w:tcPr>
            <w:tcW w:w="0" w:type="auto"/>
            <w:shd w:val="clear" w:color="auto" w:fill="auto"/>
            <w:vAlign w:val="center"/>
          </w:tcPr>
          <w:p w14:paraId="358B68A9">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3CB61EB6">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7</w:t>
            </w:r>
            <w:r>
              <w:rPr>
                <w:rFonts w:hint="eastAsia" w:eastAsiaTheme="minorEastAsia"/>
                <w:szCs w:val="21"/>
              </w:rPr>
              <w:t>章节的编写及相关技术论证。</w:t>
            </w:r>
          </w:p>
        </w:tc>
      </w:tr>
      <w:tr w14:paraId="5D9F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AC54EBF">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王博思</w:t>
            </w:r>
          </w:p>
        </w:tc>
        <w:tc>
          <w:tcPr>
            <w:tcW w:w="0" w:type="auto"/>
            <w:shd w:val="clear" w:color="auto" w:fill="auto"/>
            <w:vAlign w:val="center"/>
          </w:tcPr>
          <w:p w14:paraId="7A887324">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4B7EA8AD">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副总工/高级工程师</w:t>
            </w:r>
          </w:p>
        </w:tc>
        <w:tc>
          <w:tcPr>
            <w:tcW w:w="0" w:type="auto"/>
            <w:shd w:val="clear" w:color="auto" w:fill="auto"/>
            <w:vAlign w:val="center"/>
          </w:tcPr>
          <w:p w14:paraId="169FC6F6">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23A917BF">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7</w:t>
            </w:r>
            <w:r>
              <w:rPr>
                <w:rFonts w:hint="eastAsia" w:eastAsiaTheme="minorEastAsia"/>
                <w:szCs w:val="21"/>
              </w:rPr>
              <w:t>章节的编写及相关技术论证。</w:t>
            </w:r>
          </w:p>
        </w:tc>
      </w:tr>
      <w:tr w14:paraId="73F19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67C9D234">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吴超</w:t>
            </w:r>
          </w:p>
        </w:tc>
        <w:tc>
          <w:tcPr>
            <w:tcW w:w="0" w:type="auto"/>
            <w:shd w:val="clear" w:color="auto" w:fill="auto"/>
            <w:vAlign w:val="center"/>
          </w:tcPr>
          <w:p w14:paraId="659ABE11">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467A18B7">
            <w:pPr>
              <w:jc w:val="center"/>
              <w:rPr>
                <w:rFonts w:hint="eastAsia" w:ascii="Times New Roman" w:hAnsi="Times New Roman" w:cs="Times New Roman" w:eastAsiaTheme="minorEastAsia"/>
                <w:bCs w:val="0"/>
                <w:kern w:val="2"/>
                <w:sz w:val="21"/>
                <w:szCs w:val="21"/>
                <w:lang w:val="en-US" w:eastAsia="zh-CN" w:bidi="ar-SA"/>
              </w:rPr>
            </w:pPr>
            <w:r>
              <w:rPr>
                <w:rFonts w:hint="eastAsia" w:eastAsiaTheme="minorEastAsia"/>
                <w:sz w:val="21"/>
                <w:szCs w:val="21"/>
              </w:rPr>
              <w:t>副总工/高级工程师</w:t>
            </w:r>
          </w:p>
        </w:tc>
        <w:tc>
          <w:tcPr>
            <w:tcW w:w="0" w:type="auto"/>
            <w:shd w:val="clear" w:color="auto" w:fill="auto"/>
            <w:vAlign w:val="center"/>
          </w:tcPr>
          <w:p w14:paraId="634BE58A">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098726F9">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7</w:t>
            </w:r>
            <w:r>
              <w:rPr>
                <w:rFonts w:hint="eastAsia" w:eastAsiaTheme="minorEastAsia"/>
                <w:szCs w:val="21"/>
              </w:rPr>
              <w:t>章节的编写及相关技术论证。</w:t>
            </w:r>
          </w:p>
        </w:tc>
      </w:tr>
      <w:tr w14:paraId="05CB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0" w:type="auto"/>
            <w:shd w:val="clear" w:color="auto" w:fill="auto"/>
            <w:vAlign w:val="center"/>
          </w:tcPr>
          <w:p w14:paraId="1E3B9C51">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牛成勇</w:t>
            </w:r>
          </w:p>
        </w:tc>
        <w:tc>
          <w:tcPr>
            <w:tcW w:w="0" w:type="auto"/>
            <w:shd w:val="clear" w:color="auto" w:fill="auto"/>
            <w:vAlign w:val="center"/>
          </w:tcPr>
          <w:p w14:paraId="5ED3A4BB">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124539EA">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研发师/高级工程师</w:t>
            </w:r>
          </w:p>
        </w:tc>
        <w:tc>
          <w:tcPr>
            <w:tcW w:w="0" w:type="auto"/>
            <w:shd w:val="clear" w:color="auto" w:fill="auto"/>
            <w:vAlign w:val="center"/>
          </w:tcPr>
          <w:p w14:paraId="15619561">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755D4547">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5</w:t>
            </w:r>
            <w:r>
              <w:rPr>
                <w:rFonts w:hint="eastAsia" w:eastAsiaTheme="minorEastAsia"/>
                <w:szCs w:val="21"/>
              </w:rPr>
              <w:t>章节的编写及相关技术论证。</w:t>
            </w:r>
          </w:p>
        </w:tc>
      </w:tr>
      <w:tr w14:paraId="1ACD0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973F28F">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苏占领</w:t>
            </w:r>
          </w:p>
        </w:tc>
        <w:tc>
          <w:tcPr>
            <w:tcW w:w="0" w:type="auto"/>
            <w:shd w:val="clear" w:color="auto" w:fill="auto"/>
            <w:vAlign w:val="center"/>
          </w:tcPr>
          <w:p w14:paraId="12326A3C">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00CBA869">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研发师/中级工程师</w:t>
            </w:r>
          </w:p>
        </w:tc>
        <w:tc>
          <w:tcPr>
            <w:tcW w:w="0" w:type="auto"/>
            <w:shd w:val="clear" w:color="auto" w:fill="auto"/>
            <w:vAlign w:val="center"/>
          </w:tcPr>
          <w:p w14:paraId="65E7551A">
            <w:pPr>
              <w:snapToGrid w:val="0"/>
              <w:jc w:val="center"/>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316FB830">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5</w:t>
            </w:r>
            <w:r>
              <w:rPr>
                <w:rFonts w:hint="eastAsia" w:eastAsiaTheme="minorEastAsia"/>
                <w:szCs w:val="21"/>
              </w:rPr>
              <w:t>章节的编写及相关技术论证。</w:t>
            </w:r>
          </w:p>
        </w:tc>
      </w:tr>
      <w:tr w14:paraId="428B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0EE81AE2">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王发平</w:t>
            </w:r>
          </w:p>
        </w:tc>
        <w:tc>
          <w:tcPr>
            <w:tcW w:w="0" w:type="auto"/>
            <w:shd w:val="clear" w:color="auto" w:fill="auto"/>
            <w:vAlign w:val="center"/>
          </w:tcPr>
          <w:p w14:paraId="132410D5">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三一重工深圳海星智驾科技有限公司</w:t>
            </w:r>
          </w:p>
        </w:tc>
        <w:tc>
          <w:tcPr>
            <w:tcW w:w="0" w:type="auto"/>
            <w:shd w:val="clear" w:color="auto" w:fill="auto"/>
            <w:vAlign w:val="center"/>
          </w:tcPr>
          <w:p w14:paraId="27E01C2A">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首席执行官/无</w:t>
            </w:r>
          </w:p>
        </w:tc>
        <w:tc>
          <w:tcPr>
            <w:tcW w:w="0" w:type="auto"/>
            <w:shd w:val="clear" w:color="auto" w:fill="auto"/>
            <w:vAlign w:val="center"/>
          </w:tcPr>
          <w:p w14:paraId="2B6E331A">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7EBA1470">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10</w:t>
            </w:r>
            <w:r>
              <w:rPr>
                <w:rFonts w:hint="eastAsia" w:eastAsiaTheme="minorEastAsia"/>
                <w:szCs w:val="21"/>
              </w:rPr>
              <w:t>章节的编写及相关技术论证。</w:t>
            </w:r>
          </w:p>
        </w:tc>
      </w:tr>
      <w:tr w14:paraId="581C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520A9DB">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邱杰</w:t>
            </w:r>
          </w:p>
        </w:tc>
        <w:tc>
          <w:tcPr>
            <w:tcW w:w="0" w:type="auto"/>
            <w:shd w:val="clear" w:color="auto" w:fill="auto"/>
            <w:vAlign w:val="center"/>
          </w:tcPr>
          <w:p w14:paraId="087CA2FB">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三一重工深圳海星智驾科技有限公司</w:t>
            </w:r>
          </w:p>
        </w:tc>
        <w:tc>
          <w:tcPr>
            <w:tcW w:w="0" w:type="auto"/>
            <w:shd w:val="clear" w:color="auto" w:fill="auto"/>
            <w:vAlign w:val="center"/>
          </w:tcPr>
          <w:p w14:paraId="26F69A65">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首席运营官/无</w:t>
            </w:r>
          </w:p>
        </w:tc>
        <w:tc>
          <w:tcPr>
            <w:tcW w:w="0" w:type="auto"/>
            <w:shd w:val="clear" w:color="auto" w:fill="auto"/>
            <w:vAlign w:val="center"/>
          </w:tcPr>
          <w:p w14:paraId="4532B0E5">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1D255088">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10</w:t>
            </w:r>
            <w:r>
              <w:rPr>
                <w:rFonts w:hint="eastAsia" w:eastAsiaTheme="minorEastAsia"/>
                <w:szCs w:val="21"/>
              </w:rPr>
              <w:t>章节的编写及相关技术论证。</w:t>
            </w:r>
          </w:p>
        </w:tc>
      </w:tr>
      <w:tr w14:paraId="3836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A9A4EFD">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赵越</w:t>
            </w:r>
          </w:p>
        </w:tc>
        <w:tc>
          <w:tcPr>
            <w:tcW w:w="0" w:type="auto"/>
            <w:shd w:val="clear" w:color="auto" w:fill="auto"/>
            <w:vAlign w:val="center"/>
          </w:tcPr>
          <w:p w14:paraId="6328C257">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福建中科云杉信息技术有限公司</w:t>
            </w:r>
          </w:p>
        </w:tc>
        <w:tc>
          <w:tcPr>
            <w:tcW w:w="0" w:type="auto"/>
            <w:shd w:val="clear" w:color="auto" w:fill="auto"/>
            <w:vAlign w:val="center"/>
          </w:tcPr>
          <w:p w14:paraId="789D9924">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产品经理/中级工程师</w:t>
            </w:r>
          </w:p>
        </w:tc>
        <w:tc>
          <w:tcPr>
            <w:tcW w:w="0" w:type="auto"/>
            <w:shd w:val="clear" w:color="auto" w:fill="auto"/>
            <w:vAlign w:val="center"/>
          </w:tcPr>
          <w:p w14:paraId="49B9DFE8">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7790A211">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8</w:t>
            </w:r>
            <w:r>
              <w:rPr>
                <w:rFonts w:hint="eastAsia" w:eastAsiaTheme="minorEastAsia"/>
                <w:szCs w:val="21"/>
              </w:rPr>
              <w:t>章节的编写及相关技术论证。</w:t>
            </w:r>
          </w:p>
        </w:tc>
      </w:tr>
      <w:tr w14:paraId="08089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CAC9959">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侯学锋</w:t>
            </w:r>
          </w:p>
        </w:tc>
        <w:tc>
          <w:tcPr>
            <w:tcW w:w="0" w:type="auto"/>
            <w:shd w:val="clear" w:color="auto" w:fill="auto"/>
            <w:vAlign w:val="center"/>
          </w:tcPr>
          <w:p w14:paraId="0D550E12">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福建中科云杉信息技术有限公司</w:t>
            </w:r>
          </w:p>
        </w:tc>
        <w:tc>
          <w:tcPr>
            <w:tcW w:w="0" w:type="auto"/>
            <w:shd w:val="clear" w:color="auto" w:fill="auto"/>
            <w:vAlign w:val="center"/>
          </w:tcPr>
          <w:p w14:paraId="7E1EAF12">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首席技术官/中级工程师</w:t>
            </w:r>
          </w:p>
        </w:tc>
        <w:tc>
          <w:tcPr>
            <w:tcW w:w="0" w:type="auto"/>
            <w:shd w:val="clear" w:color="auto" w:fill="auto"/>
            <w:vAlign w:val="center"/>
          </w:tcPr>
          <w:p w14:paraId="4BC1EA66">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71B757E3">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8</w:t>
            </w:r>
            <w:r>
              <w:rPr>
                <w:rFonts w:hint="eastAsia" w:eastAsiaTheme="minorEastAsia"/>
                <w:szCs w:val="21"/>
              </w:rPr>
              <w:t>章节的编写及相关技术论证。</w:t>
            </w:r>
          </w:p>
        </w:tc>
      </w:tr>
      <w:tr w14:paraId="2E02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844AAF5">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lang w:val="en-US" w:eastAsia="zh-CN"/>
              </w:rPr>
              <w:t>李慎言</w:t>
            </w:r>
          </w:p>
        </w:tc>
        <w:tc>
          <w:tcPr>
            <w:tcW w:w="0" w:type="auto"/>
            <w:shd w:val="clear" w:color="auto" w:fill="auto"/>
            <w:vAlign w:val="center"/>
          </w:tcPr>
          <w:p w14:paraId="4E060034">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1794C643">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仿真测试工程师/中级工程师</w:t>
            </w:r>
          </w:p>
        </w:tc>
        <w:tc>
          <w:tcPr>
            <w:tcW w:w="0" w:type="auto"/>
            <w:shd w:val="clear" w:color="auto" w:fill="auto"/>
            <w:vAlign w:val="center"/>
          </w:tcPr>
          <w:p w14:paraId="6BDDBB70">
            <w:pPr>
              <w:snapToGrid w:val="0"/>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08AF83FC">
            <w:pPr>
              <w:snapToGrid w:val="0"/>
              <w:rPr>
                <w:rFonts w:hint="eastAsia"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11</w:t>
            </w:r>
            <w:r>
              <w:rPr>
                <w:rFonts w:hint="eastAsia" w:eastAsiaTheme="minorEastAsia"/>
                <w:szCs w:val="21"/>
              </w:rPr>
              <w:t>章节的编写及相关技术论证。</w:t>
            </w:r>
          </w:p>
        </w:tc>
      </w:tr>
      <w:tr w14:paraId="2020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42F602FF">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向枭笛</w:t>
            </w:r>
          </w:p>
        </w:tc>
        <w:tc>
          <w:tcPr>
            <w:tcW w:w="0" w:type="auto"/>
            <w:shd w:val="clear" w:color="auto" w:fill="auto"/>
            <w:vAlign w:val="center"/>
          </w:tcPr>
          <w:p w14:paraId="7995FF92">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6BA09441">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仿真测试工程师/中级工程师</w:t>
            </w:r>
          </w:p>
        </w:tc>
        <w:tc>
          <w:tcPr>
            <w:tcW w:w="0" w:type="auto"/>
            <w:shd w:val="clear" w:color="auto" w:fill="auto"/>
            <w:vAlign w:val="center"/>
          </w:tcPr>
          <w:p w14:paraId="3D56FCB2">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5467AEEA">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11</w:t>
            </w:r>
            <w:r>
              <w:rPr>
                <w:rFonts w:hint="eastAsia" w:eastAsiaTheme="minorEastAsia"/>
                <w:szCs w:val="21"/>
              </w:rPr>
              <w:t>章节的编写及相关技术论证。</w:t>
            </w:r>
          </w:p>
        </w:tc>
      </w:tr>
      <w:tr w14:paraId="2532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2704136">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陈圳艳</w:t>
            </w:r>
          </w:p>
        </w:tc>
        <w:tc>
          <w:tcPr>
            <w:tcW w:w="0" w:type="auto"/>
            <w:shd w:val="clear" w:color="auto" w:fill="auto"/>
            <w:vAlign w:val="center"/>
          </w:tcPr>
          <w:p w14:paraId="697910E8">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3714387B">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信息安全测试工程师/中级工程师</w:t>
            </w:r>
          </w:p>
        </w:tc>
        <w:tc>
          <w:tcPr>
            <w:tcW w:w="0" w:type="auto"/>
            <w:shd w:val="clear" w:color="auto" w:fill="auto"/>
            <w:vAlign w:val="center"/>
          </w:tcPr>
          <w:p w14:paraId="6E50A385">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42E81EBB">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11</w:t>
            </w:r>
            <w:r>
              <w:rPr>
                <w:rFonts w:hint="eastAsia" w:eastAsiaTheme="minorEastAsia"/>
                <w:szCs w:val="21"/>
              </w:rPr>
              <w:t>章节的编写及相关技术论证。</w:t>
            </w:r>
          </w:p>
        </w:tc>
      </w:tr>
      <w:tr w14:paraId="4F02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BAE82AF">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冯成均</w:t>
            </w:r>
          </w:p>
        </w:tc>
        <w:tc>
          <w:tcPr>
            <w:tcW w:w="0" w:type="auto"/>
            <w:shd w:val="clear" w:color="auto" w:fill="auto"/>
            <w:vAlign w:val="center"/>
          </w:tcPr>
          <w:p w14:paraId="076E4B69">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招商局检测车辆技术研究院有限公司</w:t>
            </w:r>
          </w:p>
        </w:tc>
        <w:tc>
          <w:tcPr>
            <w:tcW w:w="0" w:type="auto"/>
            <w:shd w:val="clear" w:color="auto" w:fill="auto"/>
            <w:vAlign w:val="center"/>
          </w:tcPr>
          <w:p w14:paraId="3853036D">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解决方案工程师/中级工程师</w:t>
            </w:r>
          </w:p>
        </w:tc>
        <w:tc>
          <w:tcPr>
            <w:tcW w:w="0" w:type="auto"/>
            <w:shd w:val="clear" w:color="auto" w:fill="auto"/>
            <w:vAlign w:val="center"/>
          </w:tcPr>
          <w:p w14:paraId="577DC8F8">
            <w:pPr>
              <w:snapToGrid w:val="0"/>
              <w:jc w:val="center"/>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021A444B">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11</w:t>
            </w:r>
            <w:r>
              <w:rPr>
                <w:rFonts w:hint="eastAsia" w:eastAsiaTheme="minorEastAsia"/>
                <w:szCs w:val="21"/>
              </w:rPr>
              <w:t>章节的编写及相关技术论证。</w:t>
            </w:r>
          </w:p>
        </w:tc>
      </w:tr>
      <w:tr w14:paraId="3C46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8914B7D">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张竞</w:t>
            </w:r>
          </w:p>
        </w:tc>
        <w:tc>
          <w:tcPr>
            <w:tcW w:w="0" w:type="auto"/>
            <w:shd w:val="clear" w:color="auto" w:fill="auto"/>
            <w:vAlign w:val="center"/>
          </w:tcPr>
          <w:p w14:paraId="1F40AF9D">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三一重工深圳海星智驾科技有限公司</w:t>
            </w:r>
          </w:p>
        </w:tc>
        <w:tc>
          <w:tcPr>
            <w:tcW w:w="0" w:type="auto"/>
            <w:shd w:val="clear" w:color="auto" w:fill="auto"/>
            <w:vAlign w:val="center"/>
          </w:tcPr>
          <w:p w14:paraId="127B2466">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解决方案架构师/无</w:t>
            </w:r>
          </w:p>
        </w:tc>
        <w:tc>
          <w:tcPr>
            <w:tcW w:w="0" w:type="auto"/>
            <w:shd w:val="clear" w:color="auto" w:fill="auto"/>
            <w:vAlign w:val="center"/>
          </w:tcPr>
          <w:p w14:paraId="53BF1148">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74146C00">
            <w:pPr>
              <w:snapToGrid w:val="0"/>
              <w:rPr>
                <w:rFonts w:ascii="Times New Roman" w:hAnsi="Times New Roman" w:cs="Times New Roman" w:eastAsiaTheme="minorEastAsia"/>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10</w:t>
            </w:r>
            <w:r>
              <w:rPr>
                <w:rFonts w:hint="eastAsia" w:eastAsiaTheme="minorEastAsia"/>
                <w:szCs w:val="21"/>
              </w:rPr>
              <w:t>章节的编写及相关技术论证。</w:t>
            </w:r>
          </w:p>
        </w:tc>
      </w:tr>
      <w:tr w14:paraId="615C3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2073C0F5">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陈锐</w:t>
            </w:r>
          </w:p>
        </w:tc>
        <w:tc>
          <w:tcPr>
            <w:tcW w:w="0" w:type="auto"/>
            <w:shd w:val="clear" w:color="auto" w:fill="auto"/>
            <w:vAlign w:val="center"/>
          </w:tcPr>
          <w:p w14:paraId="21788845">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三一重工深圳海星智驾科技有限公司</w:t>
            </w:r>
          </w:p>
        </w:tc>
        <w:tc>
          <w:tcPr>
            <w:tcW w:w="0" w:type="auto"/>
            <w:shd w:val="clear" w:color="auto" w:fill="auto"/>
            <w:vAlign w:val="center"/>
          </w:tcPr>
          <w:p w14:paraId="047A5A5B">
            <w:pPr>
              <w:jc w:val="center"/>
              <w:rPr>
                <w:rFonts w:hint="eastAsia" w:ascii="Times New Roman" w:hAnsi="Times New Roman" w:cs="Times New Roman" w:eastAsiaTheme="minorEastAsia"/>
                <w:kern w:val="2"/>
                <w:sz w:val="21"/>
                <w:szCs w:val="21"/>
                <w:lang w:val="en-US" w:eastAsia="zh-CN" w:bidi="ar-SA"/>
              </w:rPr>
            </w:pPr>
            <w:r>
              <w:rPr>
                <w:rFonts w:hint="eastAsia" w:eastAsiaTheme="minorEastAsia"/>
                <w:sz w:val="21"/>
                <w:szCs w:val="21"/>
              </w:rPr>
              <w:t>解决方案架构师/无</w:t>
            </w:r>
          </w:p>
        </w:tc>
        <w:tc>
          <w:tcPr>
            <w:tcW w:w="0" w:type="auto"/>
            <w:shd w:val="clear" w:color="auto" w:fill="auto"/>
            <w:vAlign w:val="center"/>
          </w:tcPr>
          <w:p w14:paraId="44D90CE0">
            <w:pPr>
              <w:snapToGrid w:val="0"/>
              <w:jc w:val="center"/>
              <w:rPr>
                <w:rFonts w:ascii="Times New Roman" w:hAnsi="Times New Roman" w:cs="Times New Roman" w:eastAsiaTheme="minorEastAsia"/>
                <w:kern w:val="2"/>
                <w:sz w:val="21"/>
                <w:szCs w:val="21"/>
                <w:lang w:val="en-US" w:eastAsia="zh-CN" w:bidi="ar-SA"/>
              </w:rPr>
            </w:pPr>
            <w:r>
              <w:rPr>
                <w:rFonts w:hint="eastAsia" w:eastAsiaTheme="minorEastAsia"/>
                <w:szCs w:val="21"/>
              </w:rPr>
              <w:t>组员</w:t>
            </w:r>
          </w:p>
        </w:tc>
        <w:tc>
          <w:tcPr>
            <w:tcW w:w="0" w:type="auto"/>
            <w:shd w:val="clear" w:color="auto" w:fill="auto"/>
            <w:vAlign w:val="center"/>
          </w:tcPr>
          <w:p w14:paraId="1E44AD6E">
            <w:pPr>
              <w:snapToGrid w:val="0"/>
              <w:rPr>
                <w:rFonts w:ascii="Times New Roman" w:hAnsi="Times New Roman" w:cs="Times New Roman" w:eastAsiaTheme="minorEastAsia"/>
                <w:color w:val="FF0000"/>
                <w:kern w:val="2"/>
                <w:sz w:val="21"/>
                <w:szCs w:val="21"/>
                <w:lang w:val="en-US" w:eastAsia="zh-CN" w:bidi="ar-SA"/>
              </w:rPr>
            </w:pPr>
            <w:r>
              <w:rPr>
                <w:rFonts w:hint="eastAsia" w:eastAsiaTheme="minorEastAsia"/>
                <w:szCs w:val="21"/>
              </w:rPr>
              <w:t>第</w:t>
            </w:r>
            <w:r>
              <w:rPr>
                <w:rFonts w:hint="eastAsia" w:eastAsiaTheme="minorEastAsia"/>
                <w:szCs w:val="21"/>
                <w:lang w:val="en-US" w:eastAsia="zh-CN"/>
              </w:rPr>
              <w:t>10</w:t>
            </w:r>
            <w:r>
              <w:rPr>
                <w:rFonts w:hint="eastAsia" w:eastAsiaTheme="minorEastAsia"/>
                <w:szCs w:val="21"/>
              </w:rPr>
              <w:t>章节的编写及相关技术论证。</w:t>
            </w:r>
          </w:p>
        </w:tc>
      </w:tr>
    </w:tbl>
    <w:p w14:paraId="43FD4F63">
      <w:pPr>
        <w:spacing w:before="156" w:beforeLines="50" w:line="360" w:lineRule="auto"/>
        <w:outlineLvl w:val="1"/>
        <w:rPr>
          <w:rFonts w:eastAsiaTheme="minorEastAsia"/>
          <w:b/>
          <w:sz w:val="24"/>
          <w:szCs w:val="24"/>
        </w:rPr>
      </w:pPr>
      <w:bookmarkStart w:id="24" w:name="_Toc135749023"/>
      <w:bookmarkStart w:id="25" w:name="_Toc135749212"/>
      <w:bookmarkStart w:id="26" w:name="_Toc483660124"/>
      <w:bookmarkStart w:id="27" w:name="_Toc68863207"/>
      <w:bookmarkStart w:id="28" w:name="_Toc68863611"/>
      <w:bookmarkStart w:id="29" w:name="_Toc138261837"/>
      <w:bookmarkStart w:id="30" w:name="_Toc26972783"/>
      <w:r>
        <w:rPr>
          <w:rFonts w:hint="eastAsia" w:eastAsiaTheme="minorEastAsia"/>
          <w:b/>
          <w:sz w:val="24"/>
          <w:szCs w:val="24"/>
        </w:rPr>
        <w:t>（五）主要工作</w:t>
      </w:r>
      <w:r>
        <w:rPr>
          <w:rFonts w:eastAsiaTheme="minorEastAsia"/>
          <w:b/>
          <w:sz w:val="24"/>
          <w:szCs w:val="24"/>
        </w:rPr>
        <w:t>过</w:t>
      </w:r>
      <w:r>
        <w:rPr>
          <w:rFonts w:hint="eastAsia" w:eastAsiaTheme="minorEastAsia"/>
          <w:b/>
          <w:sz w:val="24"/>
          <w:szCs w:val="24"/>
        </w:rPr>
        <w:t>程</w:t>
      </w:r>
      <w:bookmarkEnd w:id="24"/>
      <w:bookmarkEnd w:id="25"/>
      <w:bookmarkEnd w:id="26"/>
      <w:bookmarkEnd w:id="27"/>
      <w:bookmarkEnd w:id="28"/>
      <w:bookmarkEnd w:id="29"/>
      <w:bookmarkEnd w:id="30"/>
    </w:p>
    <w:p w14:paraId="67DB558A">
      <w:pPr>
        <w:spacing w:before="156" w:beforeLines="50" w:line="360" w:lineRule="auto"/>
        <w:ind w:firstLine="435"/>
        <w:jc w:val="left"/>
        <w:rPr>
          <w:rFonts w:eastAsiaTheme="minorEastAsia"/>
          <w:sz w:val="24"/>
          <w:szCs w:val="24"/>
        </w:rPr>
      </w:pPr>
      <w:r>
        <w:rPr>
          <w:rFonts w:hint="eastAsia" w:eastAsiaTheme="minorEastAsia"/>
          <w:sz w:val="24"/>
          <w:szCs w:val="24"/>
        </w:rPr>
        <w:t>为了确保标准内容准确合理、科学适用，</w:t>
      </w:r>
      <w:r>
        <w:rPr>
          <w:rFonts w:hint="eastAsia" w:eastAsiaTheme="minorEastAsia"/>
          <w:sz w:val="24"/>
          <w:szCs w:val="24"/>
          <w:lang w:val="en-US" w:eastAsia="zh-CN"/>
        </w:rPr>
        <w:t>招商局国际科技有限公司</w:t>
      </w:r>
      <w:r>
        <w:rPr>
          <w:rFonts w:hint="eastAsia" w:eastAsiaTheme="minorEastAsia"/>
          <w:sz w:val="24"/>
          <w:szCs w:val="24"/>
        </w:rPr>
        <w:t>接到标准制订计划任务后，立即着手进行标准制订工作，主要工作过程如下：</w:t>
      </w:r>
    </w:p>
    <w:p w14:paraId="646D8166">
      <w:pPr>
        <w:spacing w:before="156" w:beforeLines="50" w:line="360" w:lineRule="auto"/>
        <w:ind w:firstLine="480" w:firstLineChars="200"/>
        <w:jc w:val="left"/>
        <w:rPr>
          <w:rFonts w:eastAsiaTheme="minorEastAsia"/>
          <w:sz w:val="24"/>
          <w:szCs w:val="24"/>
        </w:rPr>
      </w:pPr>
      <w:r>
        <w:rPr>
          <w:rFonts w:hint="eastAsia" w:eastAsiaTheme="minorEastAsia"/>
          <w:sz w:val="24"/>
          <w:szCs w:val="24"/>
        </w:rPr>
        <w:t>（1）</w:t>
      </w:r>
      <w:r>
        <w:rPr>
          <w:rFonts w:eastAsiaTheme="minorEastAsia"/>
          <w:sz w:val="24"/>
          <w:szCs w:val="24"/>
        </w:rPr>
        <w:t>2022</w:t>
      </w:r>
      <w:r>
        <w:rPr>
          <w:rFonts w:hint="eastAsia" w:eastAsiaTheme="minorEastAsia"/>
          <w:sz w:val="24"/>
          <w:szCs w:val="24"/>
        </w:rPr>
        <w:t>年</w:t>
      </w:r>
      <w:r>
        <w:rPr>
          <w:rFonts w:hint="eastAsia" w:eastAsiaTheme="minorEastAsia"/>
          <w:sz w:val="24"/>
          <w:szCs w:val="24"/>
          <w:lang w:val="en-US" w:eastAsia="zh-CN"/>
        </w:rPr>
        <w:t>10</w:t>
      </w:r>
      <w:r>
        <w:rPr>
          <w:rFonts w:hint="eastAsia" w:eastAsiaTheme="minorEastAsia"/>
          <w:sz w:val="24"/>
          <w:szCs w:val="24"/>
        </w:rPr>
        <w:t>月～2</w:t>
      </w:r>
      <w:r>
        <w:rPr>
          <w:rFonts w:eastAsiaTheme="minorEastAsia"/>
          <w:sz w:val="24"/>
          <w:szCs w:val="24"/>
        </w:rPr>
        <w:t>023</w:t>
      </w:r>
      <w:r>
        <w:rPr>
          <w:rFonts w:hint="eastAsia" w:eastAsiaTheme="minorEastAsia"/>
          <w:sz w:val="24"/>
          <w:szCs w:val="24"/>
        </w:rPr>
        <w:t>年</w:t>
      </w:r>
      <w:r>
        <w:rPr>
          <w:rFonts w:hint="eastAsia" w:eastAsiaTheme="minorEastAsia"/>
          <w:sz w:val="24"/>
          <w:szCs w:val="24"/>
          <w:lang w:val="en-US" w:eastAsia="zh-CN"/>
        </w:rPr>
        <w:t>8</w:t>
      </w:r>
      <w:r>
        <w:rPr>
          <w:rFonts w:hint="eastAsia" w:eastAsiaTheme="minorEastAsia"/>
          <w:sz w:val="24"/>
          <w:szCs w:val="24"/>
        </w:rPr>
        <w:t>月，项目承担单位接到团体标准《</w:t>
      </w:r>
      <w:r>
        <w:rPr>
          <w:rFonts w:hint="eastAsia" w:eastAsiaTheme="minorEastAsia"/>
          <w:sz w:val="24"/>
          <w:szCs w:val="24"/>
          <w:lang w:eastAsia="zh-CN"/>
        </w:rPr>
        <w:t>港口自动驾驶集装箱车辆远程监控系统技术要求</w:t>
      </w:r>
      <w:r>
        <w:rPr>
          <w:rFonts w:hint="eastAsia" w:eastAsiaTheme="minorEastAsia"/>
          <w:sz w:val="24"/>
          <w:szCs w:val="24"/>
        </w:rPr>
        <w:t>》编制计划后，组织各有关单位成立标准起草组，开展标准编写大纲及标准草案编写工作。2</w:t>
      </w:r>
      <w:r>
        <w:rPr>
          <w:rFonts w:eastAsiaTheme="minorEastAsia"/>
          <w:sz w:val="24"/>
          <w:szCs w:val="24"/>
        </w:rPr>
        <w:t>023</w:t>
      </w:r>
      <w:r>
        <w:rPr>
          <w:rFonts w:hint="eastAsia" w:eastAsiaTheme="minorEastAsia"/>
          <w:sz w:val="24"/>
          <w:szCs w:val="24"/>
        </w:rPr>
        <w:t>年</w:t>
      </w:r>
      <w:r>
        <w:rPr>
          <w:rFonts w:hint="eastAsia" w:eastAsiaTheme="minorEastAsia"/>
          <w:sz w:val="24"/>
          <w:szCs w:val="24"/>
          <w:lang w:val="en-US" w:eastAsia="zh-CN"/>
        </w:rPr>
        <w:t>8</w:t>
      </w:r>
      <w:r>
        <w:rPr>
          <w:rFonts w:hint="eastAsia" w:eastAsiaTheme="minorEastAsia"/>
          <w:sz w:val="24"/>
          <w:szCs w:val="24"/>
        </w:rPr>
        <w:t>月，标准起草组参加了中国港口协会组织的团体标准编写大纲评审会议，标准编写大纲顺利通过专家评审。</w:t>
      </w:r>
    </w:p>
    <w:p w14:paraId="5809FFF8">
      <w:pPr>
        <w:spacing w:before="156" w:beforeLines="50" w:line="360" w:lineRule="auto"/>
        <w:ind w:firstLine="480" w:firstLineChars="200"/>
        <w:jc w:val="left"/>
        <w:rPr>
          <w:rFonts w:eastAsiaTheme="minorEastAsia"/>
          <w:sz w:val="24"/>
          <w:szCs w:val="24"/>
        </w:rPr>
      </w:pPr>
      <w:r>
        <w:rPr>
          <w:rFonts w:hint="eastAsia" w:eastAsiaTheme="minorEastAsia"/>
          <w:sz w:val="24"/>
          <w:szCs w:val="24"/>
        </w:rPr>
        <w:t>（2）2</w:t>
      </w:r>
      <w:r>
        <w:rPr>
          <w:rFonts w:eastAsiaTheme="minorEastAsia"/>
          <w:sz w:val="24"/>
          <w:szCs w:val="24"/>
        </w:rPr>
        <w:t>023</w:t>
      </w:r>
      <w:r>
        <w:rPr>
          <w:rFonts w:hint="eastAsia" w:eastAsiaTheme="minorEastAsia"/>
          <w:sz w:val="24"/>
          <w:szCs w:val="24"/>
        </w:rPr>
        <w:t>年</w:t>
      </w:r>
      <w:r>
        <w:rPr>
          <w:rFonts w:hint="eastAsia" w:eastAsiaTheme="minorEastAsia"/>
          <w:sz w:val="24"/>
          <w:szCs w:val="24"/>
          <w:lang w:val="en-US" w:eastAsia="zh-CN"/>
        </w:rPr>
        <w:t>8</w:t>
      </w:r>
      <w:r>
        <w:rPr>
          <w:rFonts w:hint="eastAsia" w:eastAsiaTheme="minorEastAsia"/>
          <w:sz w:val="24"/>
          <w:szCs w:val="24"/>
        </w:rPr>
        <w:t>月～2</w:t>
      </w:r>
      <w:r>
        <w:rPr>
          <w:rFonts w:eastAsiaTheme="minorEastAsia"/>
          <w:sz w:val="24"/>
          <w:szCs w:val="24"/>
        </w:rPr>
        <w:t>02</w:t>
      </w:r>
      <w:r>
        <w:rPr>
          <w:rFonts w:hint="eastAsia" w:eastAsiaTheme="minorEastAsia"/>
          <w:sz w:val="24"/>
          <w:szCs w:val="24"/>
          <w:lang w:val="en-US" w:eastAsia="zh-CN"/>
        </w:rPr>
        <w:t>4</w:t>
      </w:r>
      <w:r>
        <w:rPr>
          <w:rFonts w:hint="eastAsia" w:eastAsiaTheme="minorEastAsia"/>
          <w:sz w:val="24"/>
          <w:szCs w:val="24"/>
        </w:rPr>
        <w:t>年</w:t>
      </w:r>
      <w:r>
        <w:rPr>
          <w:rFonts w:hint="eastAsia" w:eastAsiaTheme="minorEastAsia"/>
          <w:sz w:val="24"/>
          <w:szCs w:val="24"/>
          <w:lang w:val="en-US" w:eastAsia="zh-CN"/>
        </w:rPr>
        <w:t>6</w:t>
      </w:r>
      <w:r>
        <w:rPr>
          <w:rFonts w:hint="eastAsia" w:eastAsiaTheme="minorEastAsia"/>
          <w:sz w:val="24"/>
          <w:szCs w:val="24"/>
        </w:rPr>
        <w:t>月，</w:t>
      </w:r>
      <w:bookmarkStart w:id="31" w:name="_Hlk151999163"/>
      <w:r>
        <w:rPr>
          <w:rFonts w:hint="eastAsia" w:eastAsiaTheme="minorEastAsia"/>
          <w:sz w:val="24"/>
          <w:szCs w:val="24"/>
        </w:rPr>
        <w:t>标准起草组根据标准编写大纲评审会专家意见对标准草案进行了修改补充与完善。期间，</w:t>
      </w:r>
      <w:bookmarkStart w:id="32" w:name="_Hlk173345940"/>
      <w:r>
        <w:rPr>
          <w:rFonts w:hint="eastAsia" w:eastAsiaTheme="minorEastAsia"/>
          <w:sz w:val="24"/>
          <w:szCs w:val="24"/>
        </w:rPr>
        <w:t>标准起草组对国内开展</w:t>
      </w:r>
      <w:r>
        <w:rPr>
          <w:rFonts w:hint="eastAsia" w:eastAsiaTheme="minorEastAsia"/>
          <w:sz w:val="24"/>
          <w:szCs w:val="24"/>
          <w:lang w:val="en-US" w:eastAsia="zh-CN"/>
        </w:rPr>
        <w:t>自动驾驶</w:t>
      </w:r>
      <w:r>
        <w:rPr>
          <w:rFonts w:hint="eastAsia" w:eastAsiaTheme="minorEastAsia"/>
          <w:sz w:val="24"/>
          <w:szCs w:val="24"/>
        </w:rPr>
        <w:t>集装箱车辆应用的港口</w:t>
      </w:r>
      <w:r>
        <w:rPr>
          <w:rFonts w:hint="eastAsia" w:eastAsiaTheme="minorEastAsia"/>
          <w:sz w:val="24"/>
          <w:szCs w:val="24"/>
          <w:lang w:val="en-US" w:eastAsia="zh-CN"/>
        </w:rPr>
        <w:t>如</w:t>
      </w:r>
      <w:r>
        <w:rPr>
          <w:rFonts w:hint="eastAsia" w:eastAsiaTheme="minorEastAsia"/>
          <w:sz w:val="24"/>
          <w:szCs w:val="24"/>
        </w:rPr>
        <w:t>妈湾港、宁波港、天津港、厦门港、山东港、大连港、青岛港等，着重调研不同</w:t>
      </w:r>
      <w:r>
        <w:rPr>
          <w:rFonts w:hint="eastAsia" w:eastAsiaTheme="minorEastAsia"/>
          <w:sz w:val="24"/>
          <w:szCs w:val="24"/>
          <w:lang w:val="en-US" w:eastAsia="zh-CN"/>
        </w:rPr>
        <w:t>港口在运营自动驾驶集装箱车辆时，其车辆远程监控系统的构成及使用情况，</w:t>
      </w:r>
      <w:r>
        <w:rPr>
          <w:rFonts w:hint="eastAsia" w:eastAsiaTheme="minorEastAsia"/>
          <w:sz w:val="24"/>
          <w:szCs w:val="24"/>
        </w:rPr>
        <w:t>收集整理</w:t>
      </w:r>
      <w:r>
        <w:rPr>
          <w:rFonts w:hint="eastAsia" w:eastAsiaTheme="minorEastAsia"/>
          <w:sz w:val="24"/>
          <w:szCs w:val="24"/>
          <w:lang w:val="en-US" w:eastAsia="zh-CN"/>
        </w:rPr>
        <w:t>远程监控系统中数据采集、网络通讯、数据存储、监控平台等板块的详细情况</w:t>
      </w:r>
      <w:r>
        <w:rPr>
          <w:rFonts w:hint="eastAsia" w:eastAsiaTheme="minorEastAsia"/>
          <w:sz w:val="24"/>
          <w:szCs w:val="24"/>
        </w:rPr>
        <w:t>。</w:t>
      </w:r>
      <w:bookmarkEnd w:id="32"/>
      <w:r>
        <w:rPr>
          <w:rFonts w:hint="eastAsia" w:eastAsiaTheme="minorEastAsia"/>
          <w:sz w:val="24"/>
          <w:szCs w:val="24"/>
        </w:rPr>
        <w:t>根据调研情况，修改补充完善标准草案，形成《</w:t>
      </w:r>
      <w:r>
        <w:rPr>
          <w:rFonts w:hint="eastAsia" w:eastAsiaTheme="minorEastAsia"/>
          <w:sz w:val="24"/>
          <w:szCs w:val="24"/>
          <w:lang w:eastAsia="zh-CN"/>
        </w:rPr>
        <w:t>港口自动驾驶集装箱车辆远程监控系统技术要求</w:t>
      </w:r>
      <w:r>
        <w:rPr>
          <w:rFonts w:hint="eastAsia" w:eastAsiaTheme="minorEastAsia"/>
          <w:sz w:val="24"/>
          <w:szCs w:val="24"/>
        </w:rPr>
        <w:t>》标准征求意见稿及对应编制说明。</w:t>
      </w:r>
      <w:bookmarkEnd w:id="31"/>
    </w:p>
    <w:p w14:paraId="671FC8E2">
      <w:pPr>
        <w:spacing w:before="156" w:beforeLines="50" w:line="360" w:lineRule="auto"/>
        <w:outlineLvl w:val="0"/>
        <w:rPr>
          <w:rFonts w:eastAsia="黑体"/>
          <w:szCs w:val="21"/>
        </w:rPr>
      </w:pPr>
      <w:bookmarkStart w:id="33" w:name="_Toc135749024"/>
      <w:bookmarkStart w:id="34" w:name="_Toc138261838"/>
      <w:r>
        <w:rPr>
          <w:rFonts w:hint="eastAsia" w:eastAsiaTheme="minorEastAsia"/>
          <w:b/>
          <w:sz w:val="24"/>
          <w:szCs w:val="24"/>
        </w:rPr>
        <w:t>二、</w:t>
      </w:r>
      <w:r>
        <w:rPr>
          <w:rFonts w:eastAsiaTheme="minorEastAsia"/>
          <w:b/>
          <w:sz w:val="24"/>
          <w:szCs w:val="24"/>
        </w:rPr>
        <w:t>标准编制原则和确定标准主要内容</w:t>
      </w:r>
      <w:r>
        <w:rPr>
          <w:rFonts w:hint="eastAsia" w:eastAsiaTheme="minorEastAsia"/>
          <w:b/>
          <w:sz w:val="24"/>
          <w:szCs w:val="24"/>
        </w:rPr>
        <w:t>的依据</w:t>
      </w:r>
      <w:bookmarkEnd w:id="33"/>
      <w:bookmarkEnd w:id="34"/>
    </w:p>
    <w:p w14:paraId="496A621D">
      <w:pPr>
        <w:spacing w:before="156" w:beforeLines="50" w:line="360" w:lineRule="auto"/>
        <w:outlineLvl w:val="1"/>
        <w:rPr>
          <w:rFonts w:eastAsiaTheme="minorEastAsia"/>
          <w:b/>
          <w:sz w:val="24"/>
          <w:szCs w:val="24"/>
        </w:rPr>
      </w:pPr>
      <w:bookmarkStart w:id="35" w:name="_Toc68863613"/>
      <w:bookmarkStart w:id="36" w:name="_Toc135749025"/>
      <w:bookmarkStart w:id="37" w:name="_Toc68863209"/>
      <w:bookmarkStart w:id="38" w:name="_Toc138261839"/>
      <w:bookmarkStart w:id="39" w:name="_Toc135749214"/>
      <w:bookmarkStart w:id="40" w:name="_Toc26972785"/>
      <w:r>
        <w:rPr>
          <w:rFonts w:hint="eastAsia" w:eastAsiaTheme="minorEastAsia"/>
          <w:b/>
          <w:sz w:val="24"/>
          <w:szCs w:val="24"/>
        </w:rPr>
        <w:t>（一）</w:t>
      </w:r>
      <w:r>
        <w:rPr>
          <w:rFonts w:eastAsiaTheme="minorEastAsia"/>
          <w:b/>
          <w:sz w:val="24"/>
          <w:szCs w:val="24"/>
        </w:rPr>
        <w:t>标准编制原则</w:t>
      </w:r>
      <w:bookmarkEnd w:id="35"/>
      <w:bookmarkEnd w:id="36"/>
      <w:bookmarkEnd w:id="37"/>
      <w:bookmarkEnd w:id="38"/>
      <w:bookmarkEnd w:id="39"/>
      <w:bookmarkEnd w:id="40"/>
    </w:p>
    <w:p w14:paraId="1142CE7A">
      <w:pPr>
        <w:spacing w:before="156" w:beforeLines="50" w:line="360" w:lineRule="auto"/>
        <w:ind w:firstLine="480" w:firstLineChars="200"/>
        <w:rPr>
          <w:rFonts w:eastAsiaTheme="minorEastAsia"/>
          <w:sz w:val="24"/>
          <w:szCs w:val="24"/>
        </w:rPr>
      </w:pPr>
      <w:r>
        <w:rPr>
          <w:rFonts w:hint="eastAsia" w:eastAsiaTheme="minorEastAsia"/>
          <w:sz w:val="24"/>
          <w:szCs w:val="24"/>
        </w:rPr>
        <w:t>本标准按照GB/T 1.1—2020《标准化工作导则 第1部分：标准化文件的结构和起草规则》给出的规则编写。编制过程中遵循一致性、先进性、适用性等原则，以实现港口自动驾驶集装箱车辆远程监控系统规范化发展的目标。</w:t>
      </w:r>
    </w:p>
    <w:p w14:paraId="4AF7CCED">
      <w:pPr>
        <w:spacing w:before="156" w:beforeLines="50" w:line="360" w:lineRule="auto"/>
        <w:outlineLvl w:val="1"/>
        <w:rPr>
          <w:rFonts w:eastAsiaTheme="minorEastAsia"/>
          <w:b/>
          <w:sz w:val="24"/>
          <w:szCs w:val="24"/>
        </w:rPr>
      </w:pPr>
      <w:bookmarkStart w:id="41" w:name="_Toc138261840"/>
      <w:bookmarkStart w:id="42" w:name="_Toc68863614"/>
      <w:bookmarkStart w:id="43" w:name="_Toc68863210"/>
      <w:bookmarkStart w:id="44" w:name="_Toc26972786"/>
      <w:bookmarkStart w:id="45" w:name="_Toc135749215"/>
      <w:bookmarkStart w:id="46" w:name="_Toc135749026"/>
      <w:r>
        <w:rPr>
          <w:rFonts w:hint="eastAsia" w:eastAsiaTheme="minorEastAsia"/>
          <w:b/>
          <w:sz w:val="24"/>
          <w:szCs w:val="24"/>
        </w:rPr>
        <w:t>（二）</w:t>
      </w:r>
      <w:r>
        <w:rPr>
          <w:rFonts w:eastAsiaTheme="minorEastAsia"/>
          <w:b/>
          <w:sz w:val="24"/>
          <w:szCs w:val="24"/>
        </w:rPr>
        <w:t>确定标准主要内容</w:t>
      </w:r>
      <w:r>
        <w:rPr>
          <w:rFonts w:hint="eastAsia" w:eastAsiaTheme="minorEastAsia"/>
          <w:b/>
          <w:sz w:val="24"/>
          <w:szCs w:val="24"/>
        </w:rPr>
        <w:t>的依据</w:t>
      </w:r>
      <w:bookmarkEnd w:id="41"/>
      <w:bookmarkEnd w:id="42"/>
      <w:bookmarkEnd w:id="43"/>
      <w:bookmarkEnd w:id="44"/>
      <w:bookmarkEnd w:id="45"/>
      <w:bookmarkEnd w:id="46"/>
    </w:p>
    <w:p w14:paraId="1F7D7931">
      <w:pPr>
        <w:spacing w:before="156" w:beforeLines="50" w:line="360" w:lineRule="auto"/>
        <w:ind w:firstLine="480" w:firstLineChars="200"/>
        <w:rPr>
          <w:rFonts w:eastAsiaTheme="minorEastAsia"/>
          <w:sz w:val="24"/>
          <w:szCs w:val="24"/>
        </w:rPr>
      </w:pPr>
      <w:bookmarkStart w:id="47" w:name="_Hlk151999524"/>
      <w:r>
        <w:rPr>
          <w:rFonts w:hint="eastAsia" w:eastAsiaTheme="minorEastAsia"/>
          <w:sz w:val="24"/>
          <w:szCs w:val="24"/>
        </w:rPr>
        <w:t>《</w:t>
      </w:r>
      <w:r>
        <w:rPr>
          <w:rFonts w:hint="eastAsia" w:eastAsiaTheme="minorEastAsia"/>
          <w:sz w:val="24"/>
          <w:szCs w:val="24"/>
          <w:lang w:eastAsia="zh-CN"/>
        </w:rPr>
        <w:t>港口自动驾驶集装箱车辆远程监控系统技术要求</w:t>
      </w:r>
      <w:r>
        <w:rPr>
          <w:rFonts w:hint="eastAsia" w:eastAsiaTheme="minorEastAsia"/>
          <w:sz w:val="24"/>
          <w:szCs w:val="24"/>
        </w:rPr>
        <w:t>》共分</w:t>
      </w:r>
      <w:r>
        <w:rPr>
          <w:rFonts w:hint="eastAsia" w:eastAsiaTheme="minorEastAsia"/>
          <w:sz w:val="24"/>
          <w:szCs w:val="24"/>
          <w:lang w:val="en-US" w:eastAsia="zh-CN"/>
        </w:rPr>
        <w:t>11</w:t>
      </w:r>
      <w:r>
        <w:rPr>
          <w:rFonts w:hint="eastAsia" w:eastAsiaTheme="minorEastAsia"/>
          <w:sz w:val="24"/>
          <w:szCs w:val="24"/>
        </w:rPr>
        <w:t>个章节，规定了港口自动驾驶集装箱车辆远程监控系统技术的一般要求，</w:t>
      </w:r>
      <w:r>
        <w:rPr>
          <w:rFonts w:hint="eastAsia" w:eastAsiaTheme="minorEastAsia"/>
          <w:sz w:val="24"/>
          <w:szCs w:val="24"/>
          <w:lang w:val="en-US" w:eastAsia="zh-CN"/>
        </w:rPr>
        <w:t>以及</w:t>
      </w:r>
      <w:r>
        <w:rPr>
          <w:rFonts w:hint="eastAsia" w:eastAsiaTheme="minorEastAsia"/>
          <w:sz w:val="24"/>
          <w:szCs w:val="24"/>
        </w:rPr>
        <w:t>系统构成、一般要求、信息采集、网络通信、数据存储、应用服务器、监控台和系统安全等要求。</w:t>
      </w:r>
    </w:p>
    <w:p w14:paraId="2A382552">
      <w:pPr>
        <w:spacing w:before="156" w:beforeLines="50" w:line="360" w:lineRule="auto"/>
        <w:ind w:firstLine="480" w:firstLineChars="200"/>
        <w:rPr>
          <w:rFonts w:eastAsiaTheme="minorEastAsia"/>
          <w:sz w:val="24"/>
          <w:szCs w:val="24"/>
        </w:rPr>
      </w:pPr>
      <w:r>
        <w:rPr>
          <w:rFonts w:hint="eastAsia" w:eastAsiaTheme="minorEastAsia"/>
          <w:sz w:val="24"/>
          <w:szCs w:val="24"/>
        </w:rPr>
        <w:t>根据调研情况发现，当前港口自动驾驶技术应用逐渐从在车上配备安全员监控车辆到撤销安全员，码头作业场景复杂，需要与作业区域内的有人集卡、堆场机械设备、现场工作人员进行交互，后台安全员和指挥员</w:t>
      </w:r>
      <w:r>
        <w:rPr>
          <w:rFonts w:hint="eastAsia" w:eastAsiaTheme="minorEastAsia"/>
          <w:sz w:val="24"/>
          <w:szCs w:val="24"/>
          <w:lang w:val="en-US" w:eastAsia="zh-CN"/>
        </w:rPr>
        <w:t>需要对</w:t>
      </w:r>
      <w:r>
        <w:rPr>
          <w:rFonts w:hint="eastAsia" w:eastAsiaTheme="minorEastAsia"/>
          <w:sz w:val="24"/>
          <w:szCs w:val="24"/>
        </w:rPr>
        <w:t>车辆的实时状态监控</w:t>
      </w:r>
      <w:r>
        <w:rPr>
          <w:rFonts w:hint="eastAsia" w:eastAsiaTheme="minorEastAsia"/>
          <w:sz w:val="24"/>
          <w:szCs w:val="24"/>
          <w:lang w:eastAsia="zh-CN"/>
        </w:rPr>
        <w:t>，</w:t>
      </w:r>
      <w:r>
        <w:rPr>
          <w:rFonts w:hint="eastAsia" w:eastAsiaTheme="minorEastAsia"/>
          <w:sz w:val="24"/>
          <w:szCs w:val="24"/>
          <w:lang w:val="en-US" w:eastAsia="zh-CN"/>
        </w:rPr>
        <w:t>本标准对信息采集、网络通讯等模块做出要求</w:t>
      </w:r>
      <w:r>
        <w:rPr>
          <w:rFonts w:hint="eastAsia" w:eastAsiaTheme="minorEastAsia"/>
          <w:sz w:val="24"/>
          <w:szCs w:val="24"/>
        </w:rPr>
        <w:t>。在实际生产经营过程中，存在少量特殊业务需求，需要有安全员通过远程系统对车辆进行远程接管，以保证生产作业顺畅</w:t>
      </w:r>
      <w:r>
        <w:rPr>
          <w:rFonts w:hint="eastAsia" w:eastAsiaTheme="minorEastAsia"/>
          <w:sz w:val="24"/>
          <w:szCs w:val="24"/>
          <w:lang w:eastAsia="zh-CN"/>
        </w:rPr>
        <w:t>，</w:t>
      </w:r>
      <w:r>
        <w:rPr>
          <w:rFonts w:hint="eastAsia" w:eastAsiaTheme="minorEastAsia"/>
          <w:sz w:val="24"/>
          <w:szCs w:val="24"/>
          <w:lang w:val="en-US" w:eastAsia="zh-CN"/>
        </w:rPr>
        <w:t>本标准对监控台、应用服务等模块同样做出对应要求</w:t>
      </w:r>
      <w:r>
        <w:rPr>
          <w:rFonts w:hint="eastAsia" w:eastAsiaTheme="minorEastAsia"/>
          <w:sz w:val="24"/>
          <w:szCs w:val="24"/>
        </w:rPr>
        <w:t>。当车辆在生产作业过程中出现异常、故障，安全员或指挥员可以通过远程系统快速获取异常并进行及时应急处理。在当前法律法规基础上，自动驾驶车辆在自动作业过程中，必须要有人对车辆的行驶过程实时监控，自动驾驶远程监控系统的建设可以让港口无人化生产作业提供政策法规支持</w:t>
      </w:r>
      <w:r>
        <w:rPr>
          <w:rFonts w:hint="eastAsia" w:eastAsiaTheme="minorEastAsia"/>
          <w:sz w:val="24"/>
          <w:szCs w:val="24"/>
          <w:lang w:eastAsia="zh-CN"/>
        </w:rPr>
        <w:t>，</w:t>
      </w:r>
      <w:r>
        <w:rPr>
          <w:rFonts w:hint="eastAsia" w:eastAsiaTheme="minorEastAsia"/>
          <w:sz w:val="24"/>
          <w:szCs w:val="24"/>
          <w:lang w:val="en-US" w:eastAsia="zh-CN"/>
        </w:rPr>
        <w:t>同时为保障数据安全，进一步提出对数据存储、系统安全等模块的规范说明</w:t>
      </w:r>
      <w:r>
        <w:rPr>
          <w:rFonts w:hint="eastAsia" w:eastAsiaTheme="minorEastAsia"/>
          <w:sz w:val="24"/>
          <w:szCs w:val="24"/>
        </w:rPr>
        <w:t>。</w:t>
      </w:r>
    </w:p>
    <w:p w14:paraId="787350BF">
      <w:pPr>
        <w:spacing w:before="156" w:beforeLines="50" w:line="360" w:lineRule="auto"/>
        <w:ind w:firstLine="480"/>
        <w:rPr>
          <w:rFonts w:hint="eastAsia"/>
          <w:sz w:val="24"/>
        </w:rPr>
      </w:pPr>
      <w:r>
        <w:rPr>
          <w:rFonts w:hint="eastAsia"/>
          <w:sz w:val="24"/>
        </w:rPr>
        <w:t>本标准主要</w:t>
      </w:r>
      <w:bookmarkEnd w:id="47"/>
      <w:r>
        <w:rPr>
          <w:rFonts w:hint="eastAsia"/>
          <w:sz w:val="24"/>
        </w:rPr>
        <w:t>规定了港口自动驾驶集装箱车辆远程监控系统的系统构成、一般要求、信息采集、网络通信、应用服务器、数据存储、监控台和系统安全等要求。</w:t>
      </w:r>
    </w:p>
    <w:p w14:paraId="458C01F2">
      <w:pPr>
        <w:spacing w:before="156" w:beforeLines="50" w:line="360" w:lineRule="auto"/>
        <w:ind w:firstLine="480"/>
        <w:rPr>
          <w:rFonts w:eastAsiaTheme="minorEastAsia"/>
          <w:b/>
          <w:sz w:val="24"/>
          <w:szCs w:val="24"/>
        </w:rPr>
      </w:pPr>
      <w:r>
        <w:rPr>
          <w:rFonts w:hint="eastAsia"/>
          <w:sz w:val="24"/>
        </w:rPr>
        <w:t>本文件适用于港口自动驾驶集装箱车辆远程监控系统的设计、开发和使用。</w:t>
      </w:r>
      <w:r>
        <w:rPr>
          <w:rFonts w:eastAsiaTheme="minorEastAsia"/>
          <w:b/>
          <w:sz w:val="24"/>
          <w:szCs w:val="24"/>
        </w:rPr>
        <w:t>1</w:t>
      </w:r>
      <w:r>
        <w:rPr>
          <w:rFonts w:hint="eastAsia" w:eastAsiaTheme="minorEastAsia"/>
          <w:b/>
          <w:sz w:val="24"/>
          <w:szCs w:val="24"/>
        </w:rPr>
        <w:t>．范围</w:t>
      </w:r>
    </w:p>
    <w:p w14:paraId="27337B21">
      <w:pPr>
        <w:spacing w:before="156" w:beforeLines="50" w:line="360" w:lineRule="auto"/>
        <w:ind w:firstLine="480"/>
        <w:rPr>
          <w:sz w:val="24"/>
        </w:rPr>
      </w:pPr>
      <w:r>
        <w:rPr>
          <w:rFonts w:hint="eastAsia"/>
          <w:sz w:val="24"/>
        </w:rPr>
        <w:t>规定了标准的主要内容和适用范围。</w:t>
      </w:r>
    </w:p>
    <w:p w14:paraId="7D076F23">
      <w:pPr>
        <w:spacing w:before="156" w:beforeLines="50" w:line="360" w:lineRule="auto"/>
        <w:rPr>
          <w:rFonts w:eastAsiaTheme="minorEastAsia"/>
          <w:b/>
          <w:sz w:val="24"/>
          <w:szCs w:val="24"/>
        </w:rPr>
      </w:pPr>
      <w:r>
        <w:rPr>
          <w:rFonts w:hint="eastAsia" w:eastAsiaTheme="minorEastAsia"/>
          <w:b/>
          <w:sz w:val="24"/>
          <w:szCs w:val="24"/>
        </w:rPr>
        <w:t>2．规范性引用文件</w:t>
      </w:r>
    </w:p>
    <w:p w14:paraId="213F7CDD">
      <w:pPr>
        <w:spacing w:before="156" w:beforeLines="50" w:line="360" w:lineRule="auto"/>
        <w:ind w:firstLine="480" w:firstLineChars="200"/>
        <w:rPr>
          <w:rFonts w:hint="eastAsia" w:eastAsiaTheme="minorEastAsia"/>
          <w:sz w:val="24"/>
          <w:szCs w:val="24"/>
        </w:rPr>
      </w:pPr>
      <w:r>
        <w:rPr>
          <w:rFonts w:hint="eastAsia" w:eastAsiaTheme="minorEastAsia"/>
          <w:sz w:val="24"/>
          <w:szCs w:val="24"/>
        </w:rPr>
        <w:t>列出本标准编制过程中规范性引用的各类标准，包括国家标准</w:t>
      </w:r>
      <w:r>
        <w:rPr>
          <w:rFonts w:hint="eastAsia" w:eastAsiaTheme="minorEastAsia"/>
          <w:sz w:val="24"/>
          <w:szCs w:val="24"/>
          <w:lang w:val="en-US" w:eastAsia="zh-CN"/>
        </w:rPr>
        <w:t>10</w:t>
      </w:r>
      <w:r>
        <w:rPr>
          <w:rFonts w:hint="eastAsia" w:eastAsiaTheme="minorEastAsia"/>
          <w:sz w:val="24"/>
          <w:szCs w:val="24"/>
        </w:rPr>
        <w:t>项、行业标准</w:t>
      </w:r>
      <w:r>
        <w:rPr>
          <w:rFonts w:hint="eastAsia" w:eastAsiaTheme="minorEastAsia"/>
          <w:sz w:val="24"/>
          <w:szCs w:val="24"/>
          <w:lang w:val="en-US" w:eastAsia="zh-CN"/>
        </w:rPr>
        <w:t>2</w:t>
      </w:r>
      <w:r>
        <w:rPr>
          <w:rFonts w:hint="eastAsia" w:eastAsiaTheme="minorEastAsia"/>
          <w:sz w:val="24"/>
          <w:szCs w:val="24"/>
        </w:rPr>
        <w:t>项。其中，涉及</w:t>
      </w:r>
      <w:r>
        <w:rPr>
          <w:rFonts w:hint="eastAsia" w:eastAsiaTheme="minorEastAsia"/>
          <w:sz w:val="24"/>
          <w:szCs w:val="24"/>
          <w:lang w:val="en-US" w:eastAsia="zh-CN"/>
        </w:rPr>
        <w:t>港口集装箱设计</w:t>
      </w:r>
      <w:r>
        <w:rPr>
          <w:rFonts w:hint="eastAsia" w:eastAsiaTheme="minorEastAsia"/>
          <w:sz w:val="24"/>
          <w:szCs w:val="24"/>
        </w:rPr>
        <w:t>作业的</w:t>
      </w:r>
      <w:r>
        <w:rPr>
          <w:rFonts w:hint="eastAsia" w:eastAsiaTheme="minorEastAsia"/>
          <w:sz w:val="24"/>
          <w:szCs w:val="24"/>
          <w:lang w:val="en-US" w:eastAsia="zh-CN"/>
        </w:rPr>
        <w:t>3</w:t>
      </w:r>
      <w:r>
        <w:rPr>
          <w:rFonts w:hint="eastAsia" w:eastAsiaTheme="minorEastAsia"/>
          <w:sz w:val="24"/>
          <w:szCs w:val="24"/>
        </w:rPr>
        <w:t>项（GB/T 42811、GB/T 42809</w:t>
      </w:r>
      <w:r>
        <w:rPr>
          <w:rFonts w:hint="eastAsia" w:eastAsiaTheme="minorEastAsia"/>
          <w:sz w:val="24"/>
          <w:szCs w:val="24"/>
          <w:lang w:eastAsia="zh-CN"/>
        </w:rPr>
        <w:t>、</w:t>
      </w:r>
      <w:r>
        <w:rPr>
          <w:rFonts w:hint="eastAsia" w:eastAsiaTheme="minorEastAsia"/>
          <w:sz w:val="24"/>
          <w:szCs w:val="24"/>
        </w:rPr>
        <w:t>JTS-T 174）、</w:t>
      </w:r>
      <w:r>
        <w:rPr>
          <w:rFonts w:hint="eastAsia" w:eastAsiaTheme="minorEastAsia"/>
          <w:sz w:val="24"/>
          <w:szCs w:val="24"/>
          <w:lang w:val="en-US" w:eastAsia="zh-CN"/>
        </w:rPr>
        <w:t>信息安全相关</w:t>
      </w:r>
      <w:r>
        <w:rPr>
          <w:rFonts w:hint="eastAsia" w:eastAsiaTheme="minorEastAsia"/>
          <w:sz w:val="24"/>
          <w:szCs w:val="24"/>
        </w:rPr>
        <w:t>的</w:t>
      </w:r>
      <w:r>
        <w:rPr>
          <w:rFonts w:hint="eastAsia" w:eastAsiaTheme="minorEastAsia"/>
          <w:sz w:val="24"/>
          <w:szCs w:val="24"/>
          <w:lang w:val="en-US" w:eastAsia="zh-CN"/>
        </w:rPr>
        <w:t>5</w:t>
      </w:r>
      <w:r>
        <w:rPr>
          <w:rFonts w:hint="eastAsia" w:eastAsiaTheme="minorEastAsia"/>
          <w:sz w:val="24"/>
          <w:szCs w:val="24"/>
        </w:rPr>
        <w:t>项（GB/T 4943.1</w:t>
      </w:r>
      <w:r>
        <w:rPr>
          <w:rFonts w:hint="eastAsia" w:eastAsiaTheme="minorEastAsia"/>
          <w:sz w:val="24"/>
          <w:szCs w:val="24"/>
          <w:lang w:eastAsia="zh-CN"/>
        </w:rPr>
        <w:t>、</w:t>
      </w:r>
      <w:r>
        <w:rPr>
          <w:rFonts w:hint="eastAsia" w:eastAsiaTheme="minorEastAsia"/>
          <w:sz w:val="24"/>
          <w:szCs w:val="24"/>
        </w:rPr>
        <w:t>GB/T 32918.2</w:t>
      </w:r>
      <w:r>
        <w:rPr>
          <w:rFonts w:hint="eastAsia" w:eastAsiaTheme="minorEastAsia"/>
          <w:sz w:val="24"/>
          <w:szCs w:val="24"/>
          <w:lang w:eastAsia="zh-CN"/>
        </w:rPr>
        <w:t>、</w:t>
      </w:r>
      <w:r>
        <w:rPr>
          <w:rFonts w:hint="eastAsia" w:eastAsiaTheme="minorEastAsia"/>
          <w:sz w:val="24"/>
          <w:szCs w:val="24"/>
        </w:rPr>
        <w:t>GB/T 40861</w:t>
      </w:r>
      <w:r>
        <w:rPr>
          <w:rFonts w:hint="eastAsia" w:eastAsiaTheme="minorEastAsia"/>
          <w:sz w:val="24"/>
          <w:szCs w:val="24"/>
          <w:lang w:eastAsia="zh-CN"/>
        </w:rPr>
        <w:t>、GB/T 22239、GB/T 37933</w:t>
      </w:r>
      <w:r>
        <w:rPr>
          <w:rFonts w:hint="eastAsia" w:eastAsiaTheme="minorEastAsia"/>
          <w:sz w:val="24"/>
          <w:szCs w:val="24"/>
        </w:rPr>
        <w:t>）、</w:t>
      </w:r>
      <w:r>
        <w:rPr>
          <w:rFonts w:hint="eastAsia" w:eastAsiaTheme="minorEastAsia"/>
          <w:sz w:val="24"/>
          <w:szCs w:val="24"/>
          <w:lang w:val="en-US" w:eastAsia="zh-CN"/>
        </w:rPr>
        <w:t>自动驾驶相关</w:t>
      </w:r>
      <w:r>
        <w:rPr>
          <w:rFonts w:hint="eastAsia" w:eastAsiaTheme="minorEastAsia"/>
          <w:sz w:val="24"/>
          <w:szCs w:val="24"/>
        </w:rPr>
        <w:t>的</w:t>
      </w:r>
      <w:r>
        <w:rPr>
          <w:rFonts w:hint="eastAsia" w:eastAsiaTheme="minorEastAsia"/>
          <w:sz w:val="24"/>
          <w:szCs w:val="24"/>
          <w:lang w:val="en-US" w:eastAsia="zh-CN"/>
        </w:rPr>
        <w:t>1</w:t>
      </w:r>
      <w:r>
        <w:rPr>
          <w:rFonts w:hint="eastAsia" w:eastAsiaTheme="minorEastAsia"/>
          <w:sz w:val="24"/>
          <w:szCs w:val="24"/>
        </w:rPr>
        <w:t>项（GB/T 40429）</w:t>
      </w:r>
      <w:r>
        <w:rPr>
          <w:rFonts w:hint="eastAsia" w:eastAsiaTheme="minorEastAsia"/>
          <w:sz w:val="24"/>
          <w:szCs w:val="24"/>
          <w:lang w:eastAsia="zh-CN"/>
        </w:rPr>
        <w:t>、</w:t>
      </w:r>
      <w:r>
        <w:rPr>
          <w:rFonts w:hint="eastAsia" w:eastAsiaTheme="minorEastAsia"/>
          <w:sz w:val="24"/>
          <w:szCs w:val="24"/>
          <w:lang w:val="en-US" w:eastAsia="zh-CN"/>
        </w:rPr>
        <w:t>安防监控系统的3项（GB 50395、</w:t>
      </w:r>
      <w:r>
        <w:rPr>
          <w:rFonts w:hint="eastAsia" w:eastAsiaTheme="minorEastAsia"/>
          <w:sz w:val="24"/>
          <w:szCs w:val="24"/>
        </w:rPr>
        <w:t>YD/T 3865</w:t>
      </w:r>
      <w:r>
        <w:rPr>
          <w:rFonts w:hint="eastAsia" w:eastAsiaTheme="minorEastAsia"/>
          <w:sz w:val="24"/>
          <w:szCs w:val="24"/>
          <w:lang w:eastAsia="zh-CN"/>
        </w:rPr>
        <w:t>、</w:t>
      </w:r>
      <w:r>
        <w:rPr>
          <w:rFonts w:hint="eastAsia" w:eastAsiaTheme="minorEastAsia"/>
          <w:sz w:val="24"/>
          <w:szCs w:val="24"/>
        </w:rPr>
        <w:t>GB/T 40855</w:t>
      </w:r>
      <w:r>
        <w:rPr>
          <w:rFonts w:hint="eastAsia" w:eastAsiaTheme="minorEastAsia"/>
          <w:sz w:val="24"/>
          <w:szCs w:val="24"/>
          <w:lang w:val="en-US" w:eastAsia="zh-CN"/>
        </w:rPr>
        <w:t>）</w:t>
      </w:r>
      <w:r>
        <w:rPr>
          <w:rFonts w:hint="eastAsia" w:eastAsiaTheme="minorEastAsia"/>
          <w:sz w:val="24"/>
          <w:szCs w:val="24"/>
        </w:rPr>
        <w:t>。</w:t>
      </w:r>
    </w:p>
    <w:p w14:paraId="1BA5FA89">
      <w:pPr>
        <w:spacing w:before="156" w:beforeLines="50" w:line="360" w:lineRule="auto"/>
        <w:rPr>
          <w:rFonts w:eastAsiaTheme="minorEastAsia"/>
          <w:b/>
          <w:sz w:val="24"/>
          <w:szCs w:val="24"/>
        </w:rPr>
      </w:pPr>
      <w:r>
        <w:rPr>
          <w:rFonts w:hint="eastAsia" w:eastAsiaTheme="minorEastAsia"/>
          <w:b/>
          <w:sz w:val="24"/>
          <w:szCs w:val="24"/>
        </w:rPr>
        <w:t>3．术语和定义</w:t>
      </w:r>
    </w:p>
    <w:p w14:paraId="498921DA">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上述标准中</w:t>
      </w:r>
      <w:ins w:id="8" w:author="Cz" w:date="2024-12-04T14:42:00Z">
        <w:r>
          <w:rPr>
            <w:rFonts w:hint="eastAsia" w:eastAsiaTheme="minorEastAsia"/>
            <w:sz w:val="24"/>
            <w:szCs w:val="24"/>
          </w:rPr>
          <w:t>界定的术语和定义适用于本文件</w:t>
        </w:r>
      </w:ins>
      <w:r>
        <w:rPr>
          <w:rFonts w:hint="eastAsia" w:eastAsiaTheme="minorEastAsia"/>
          <w:sz w:val="24"/>
          <w:szCs w:val="24"/>
          <w:lang w:eastAsia="zh-CN"/>
        </w:rPr>
        <w:t>，</w:t>
      </w:r>
      <w:r>
        <w:rPr>
          <w:rFonts w:hint="eastAsia" w:eastAsiaTheme="minorEastAsia"/>
          <w:sz w:val="24"/>
          <w:szCs w:val="24"/>
          <w:lang w:val="en-US" w:eastAsia="zh-CN"/>
        </w:rPr>
        <w:t>并且参考上述标准，在本文中对如下术语做出了定义：港口自动驾驶集装箱车辆、远程监控系统、监控台</w:t>
      </w:r>
    </w:p>
    <w:p w14:paraId="07374882">
      <w:pPr>
        <w:numPr>
          <w:ilvl w:val="0"/>
          <w:numId w:val="2"/>
        </w:numPr>
        <w:spacing w:before="156" w:beforeLines="50" w:line="360" w:lineRule="auto"/>
        <w:rPr>
          <w:rFonts w:hint="eastAsia" w:eastAsiaTheme="minorEastAsia"/>
          <w:b/>
          <w:sz w:val="24"/>
          <w:szCs w:val="24"/>
        </w:rPr>
      </w:pPr>
      <w:r>
        <w:rPr>
          <w:rFonts w:hint="eastAsia" w:eastAsiaTheme="minorEastAsia"/>
          <w:b/>
          <w:sz w:val="24"/>
          <w:szCs w:val="24"/>
          <w:lang w:val="en-US" w:eastAsia="zh-CN"/>
        </w:rPr>
        <w:t>系统构成</w:t>
      </w:r>
    </w:p>
    <w:p w14:paraId="3FB7B386">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结合国内外典型港口案例（如妈湾港），抽象出通用架构。划分系统的各模块（如网络通信模块、监控模块），形成标准化架构，为设计与开发提供指导。基于智能交通系统架构设计规范。明确各模块功能职责，如数据采集、决策支持、执行反馈，确保系统整体协调运作。</w:t>
      </w:r>
    </w:p>
    <w:p w14:paraId="556CB94E">
      <w:pPr>
        <w:numPr>
          <w:ilvl w:val="0"/>
          <w:numId w:val="2"/>
        </w:numPr>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一般要求</w:t>
      </w:r>
    </w:p>
    <w:p w14:paraId="7C90876B">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对港口自动驾驶集装箱车辆远程监控系统功能性和系统性要求进行规定。首先是功能性要求，包含远程控制接管和作业保障两方面，其中远程控制接管又分为被动接管与主动干预，作业保障要求分为保障功能与应急功能（5.1）；其次是系统性要求，分别对安全基本要求、远控平台、远程驾驶设备接入、设备保护等做出了具体的规范（5.2）</w:t>
      </w:r>
    </w:p>
    <w:p w14:paraId="1E43890C">
      <w:pPr>
        <w:numPr>
          <w:ilvl w:val="0"/>
          <w:numId w:val="2"/>
        </w:numPr>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信息采集要求 </w:t>
      </w:r>
    </w:p>
    <w:p w14:paraId="16CAFD8B">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本章对港口自动驾驶车辆监控信息采集的需求进行规定。首先对摄像头的性能要求，包括摄像头帧率、分辨率、视角、防水等级等做出要求（6.1）；进而对摄像头数量和装载区域的要求（ 6.2）</w:t>
      </w:r>
    </w:p>
    <w:p w14:paraId="577A8370">
      <w:pPr>
        <w:numPr>
          <w:ilvl w:val="0"/>
          <w:numId w:val="2"/>
        </w:numPr>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网络通信要求 </w:t>
      </w:r>
    </w:p>
    <w:p w14:paraId="070952F2">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说明港口远程监控系统的网络通信的相关要求。首先是网络连接和传输要求，定义了重要节点和安全保护方法，以及对网络通信能力的做出了明确的要求（7.1）；其次是网络通信稳定性要求，提出了网络稳定性检测机制要求 7.2）；再其次是网络通信方式的要求，罗列了网络通信方式、网络通信容错能力、网络通信感知连接异常、网络通信感知丢包和延时的相关技术要求。（7.3）最后是网络通信灾备冗余能力要求（7.4）。</w:t>
      </w:r>
    </w:p>
    <w:p w14:paraId="11BA3B55">
      <w:pPr>
        <w:numPr>
          <w:ilvl w:val="0"/>
          <w:numId w:val="2"/>
        </w:numPr>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数据存储要求 </w:t>
      </w:r>
    </w:p>
    <w:p w14:paraId="5931D55C">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对港口远程监控系统的数据存储需求进行规定。首先是对数据存储内容的规定，包含摄像头视频内容要求与车辆运行数据要求（8.1）；然后是数据存储能力要求，要求具备检索、回放、容量扩展等能力（8.2）。</w:t>
      </w:r>
    </w:p>
    <w:p w14:paraId="1A3BD1C7">
      <w:pPr>
        <w:numPr>
          <w:ilvl w:val="0"/>
          <w:numId w:val="2"/>
        </w:numPr>
        <w:tabs>
          <w:tab w:val="left" w:pos="2720"/>
        </w:tabs>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应用服务器要求 </w:t>
      </w:r>
      <w:r>
        <w:rPr>
          <w:rFonts w:hint="eastAsia" w:eastAsiaTheme="minorEastAsia"/>
          <w:b/>
          <w:sz w:val="24"/>
          <w:szCs w:val="24"/>
          <w:lang w:val="en-US" w:eastAsia="zh-CN"/>
        </w:rPr>
        <w:tab/>
      </w:r>
    </w:p>
    <w:p w14:paraId="57FAB94A">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对远程监控系统应用服务器的主要功能和效率进行述明。首先对车辆管理服务要求，规范了车辆的注册与注销、车辆登陆管理、用户管理服务等内容（9.1）；其次是时间同步服务要求（9.2）；然后是对流媒体服务器的要求（9.3）；接着是数据管理要求（9.4）；最后是回放工具要求（9.5）。</w:t>
      </w:r>
    </w:p>
    <w:p w14:paraId="591808BF">
      <w:pPr>
        <w:numPr>
          <w:ilvl w:val="0"/>
          <w:numId w:val="2"/>
        </w:numPr>
        <w:tabs>
          <w:tab w:val="left" w:pos="2720"/>
        </w:tabs>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监控台要求 </w:t>
      </w:r>
    </w:p>
    <w:p w14:paraId="2A6429D8">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规定了监控台硬件和软件需求。首先是对硬件设备的要求，包括显示设备、操控装置、音频设备、身份信息输入设备、主机、座舱（10.1）；其次是对软件要求，要求具备用户管理功能（10.2）；再其次监控台硬件冗余，对硬件冗余数量做出规范（10.3）然后是监控台软件冗余，对软件模块化做出要求（10.4）最后对监控台的容错能力做出相关要求（10.5）。</w:t>
      </w:r>
    </w:p>
    <w:p w14:paraId="42F0E1F8">
      <w:pPr>
        <w:numPr>
          <w:ilvl w:val="0"/>
          <w:numId w:val="2"/>
        </w:numPr>
        <w:tabs>
          <w:tab w:val="left" w:pos="2720"/>
        </w:tabs>
        <w:spacing w:before="156" w:beforeLines="50" w:line="360" w:lineRule="auto"/>
        <w:rPr>
          <w:rFonts w:hint="eastAsia" w:eastAsiaTheme="minorEastAsia"/>
          <w:b/>
          <w:sz w:val="24"/>
          <w:szCs w:val="24"/>
          <w:lang w:val="en-US" w:eastAsia="zh-CN"/>
        </w:rPr>
      </w:pPr>
      <w:r>
        <w:rPr>
          <w:rFonts w:hint="eastAsia" w:eastAsiaTheme="minorEastAsia"/>
          <w:b/>
          <w:sz w:val="24"/>
          <w:szCs w:val="24"/>
          <w:lang w:val="en-US" w:eastAsia="zh-CN"/>
        </w:rPr>
        <w:t xml:space="preserve">系统安全要求 </w:t>
      </w:r>
    </w:p>
    <w:p w14:paraId="650A931D">
      <w:pPr>
        <w:spacing w:before="156" w:beforeLines="50" w:line="360" w:lineRule="auto"/>
        <w:ind w:firstLine="480"/>
        <w:rPr>
          <w:rFonts w:hint="eastAsia" w:eastAsiaTheme="minorEastAsia"/>
          <w:sz w:val="24"/>
          <w:szCs w:val="24"/>
          <w:lang w:val="en-US" w:eastAsia="zh-CN"/>
        </w:rPr>
      </w:pPr>
      <w:r>
        <w:rPr>
          <w:rFonts w:hint="eastAsia" w:eastAsiaTheme="minorEastAsia"/>
          <w:sz w:val="24"/>
          <w:szCs w:val="24"/>
          <w:lang w:val="en-US" w:eastAsia="zh-CN"/>
        </w:rPr>
        <w:t>本章对港口自动驾驶车辆远程监控系统的系统安全要求进行说明。首先是硬件安全要求，对系统的硬件构成、接口、信息交互等做出要求（11.1）；接着是通信安全要求，规范了系统的安全通信协议、数据单元加密、网络端口传输（11.2）；然后是应用软件安全需求的规定，规范了软件系统安全，数据存储安全远程升级安全（11.3）；最后规范了数据安全需求，要求系统具备报文加密、报文校验的能力。</w:t>
      </w:r>
    </w:p>
    <w:p w14:paraId="236F3FA7">
      <w:pPr>
        <w:spacing w:before="156" w:beforeLines="50" w:line="360" w:lineRule="auto"/>
        <w:outlineLvl w:val="0"/>
        <w:rPr>
          <w:rFonts w:eastAsiaTheme="minorEastAsia"/>
          <w:b/>
          <w:sz w:val="24"/>
          <w:szCs w:val="24"/>
        </w:rPr>
      </w:pPr>
      <w:bookmarkStart w:id="48" w:name="_Toc138261841"/>
      <w:bookmarkStart w:id="49" w:name="_Toc135749027"/>
      <w:r>
        <w:rPr>
          <w:rFonts w:hint="eastAsia" w:eastAsiaTheme="minorEastAsia"/>
          <w:b/>
          <w:sz w:val="24"/>
          <w:szCs w:val="24"/>
        </w:rPr>
        <w:t>三、主要试验的分析综述报告、技术经济论证或预期的经济效果</w:t>
      </w:r>
      <w:bookmarkEnd w:id="48"/>
      <w:bookmarkEnd w:id="49"/>
    </w:p>
    <w:p w14:paraId="7DE9AFF3">
      <w:pPr>
        <w:spacing w:before="156" w:beforeLines="50" w:line="360" w:lineRule="auto"/>
        <w:outlineLvl w:val="1"/>
        <w:rPr>
          <w:rFonts w:hint="eastAsia" w:eastAsiaTheme="minorEastAsia"/>
          <w:b/>
          <w:sz w:val="24"/>
          <w:szCs w:val="24"/>
        </w:rPr>
      </w:pPr>
      <w:bookmarkStart w:id="50" w:name="_Toc135749217"/>
      <w:bookmarkStart w:id="51" w:name="_Toc135749028"/>
      <w:bookmarkStart w:id="52" w:name="_Toc138261842"/>
      <w:r>
        <w:rPr>
          <w:rFonts w:hint="eastAsia" w:eastAsiaTheme="minorEastAsia"/>
          <w:b/>
          <w:sz w:val="24"/>
          <w:szCs w:val="24"/>
        </w:rPr>
        <w:t>（一）主要试验的分析综述报告</w:t>
      </w:r>
      <w:bookmarkEnd w:id="50"/>
      <w:bookmarkEnd w:id="51"/>
      <w:bookmarkEnd w:id="52"/>
    </w:p>
    <w:p w14:paraId="57996762">
      <w:pPr>
        <w:spacing w:before="156" w:beforeLines="50" w:line="360" w:lineRule="auto"/>
        <w:ind w:firstLine="480"/>
        <w:rPr>
          <w:rFonts w:hint="default" w:eastAsiaTheme="minorEastAsia"/>
          <w:bCs/>
          <w:sz w:val="24"/>
          <w:szCs w:val="24"/>
          <w:lang w:val="en-US" w:eastAsia="zh-CN"/>
        </w:rPr>
      </w:pPr>
      <w:r>
        <w:rPr>
          <w:rFonts w:hint="eastAsia" w:eastAsiaTheme="minorEastAsia"/>
          <w:bCs/>
          <w:sz w:val="24"/>
          <w:szCs w:val="24"/>
          <w:lang w:val="en-US" w:eastAsia="zh-CN"/>
        </w:rPr>
        <w:t>本标准不涉及试验内容</w:t>
      </w:r>
    </w:p>
    <w:p w14:paraId="4C631866">
      <w:pPr>
        <w:spacing w:before="156" w:beforeLines="50" w:line="360" w:lineRule="auto"/>
        <w:outlineLvl w:val="1"/>
        <w:rPr>
          <w:rFonts w:eastAsiaTheme="minorEastAsia"/>
          <w:b/>
          <w:sz w:val="24"/>
          <w:szCs w:val="24"/>
        </w:rPr>
      </w:pPr>
      <w:bookmarkStart w:id="53" w:name="_Toc135749029"/>
      <w:bookmarkStart w:id="54" w:name="_Toc135749218"/>
      <w:bookmarkStart w:id="55" w:name="_Toc138261843"/>
      <w:bookmarkStart w:id="56" w:name="_Toc118384140"/>
      <w:r>
        <w:rPr>
          <w:rFonts w:hint="eastAsia" w:eastAsiaTheme="minorEastAsia"/>
          <w:b/>
          <w:sz w:val="24"/>
          <w:szCs w:val="24"/>
        </w:rPr>
        <w:t>（二）技术经济论证或预期的经济效果</w:t>
      </w:r>
      <w:bookmarkEnd w:id="53"/>
      <w:bookmarkEnd w:id="54"/>
      <w:bookmarkEnd w:id="55"/>
      <w:bookmarkEnd w:id="56"/>
    </w:p>
    <w:p w14:paraId="4E171BF9">
      <w:pPr>
        <w:spacing w:before="156" w:beforeLines="50" w:line="360" w:lineRule="auto"/>
        <w:ind w:firstLine="480"/>
        <w:rPr>
          <w:rFonts w:hint="eastAsia" w:eastAsiaTheme="minorEastAsia"/>
          <w:bCs/>
          <w:sz w:val="24"/>
          <w:szCs w:val="24"/>
          <w:lang w:val="en-US" w:eastAsia="zh-CN"/>
        </w:rPr>
      </w:pPr>
      <w:r>
        <w:rPr>
          <w:rFonts w:hint="eastAsia"/>
          <w:lang w:val="en-US" w:eastAsia="zh-CN"/>
        </w:rPr>
        <w:t>本</w:t>
      </w:r>
      <w:r>
        <w:rPr>
          <w:rFonts w:hint="eastAsia" w:eastAsiaTheme="minorEastAsia"/>
          <w:bCs/>
          <w:sz w:val="24"/>
          <w:szCs w:val="24"/>
          <w:lang w:val="en-US" w:eastAsia="zh-CN"/>
        </w:rPr>
        <w:t>项目的研究，有助于理清并明晰</w:t>
      </w:r>
      <w:r>
        <w:rPr>
          <w:rFonts w:ascii="宋体" w:hAnsi="宋体" w:eastAsia="宋体" w:cs="宋体"/>
          <w:sz w:val="24"/>
          <w:szCs w:val="24"/>
        </w:rPr>
        <w:t>港口自动驾驶集装箱车辆远程监控系统</w:t>
      </w:r>
      <w:r>
        <w:rPr>
          <w:rFonts w:hint="eastAsia" w:ascii="宋体" w:hAnsi="宋体" w:cs="宋体"/>
          <w:sz w:val="24"/>
          <w:szCs w:val="24"/>
          <w:lang w:val="en-US" w:eastAsia="zh-CN"/>
        </w:rPr>
        <w:t>的设计、开发、使用和管理</w:t>
      </w:r>
      <w:r>
        <w:rPr>
          <w:rFonts w:hint="eastAsia" w:eastAsiaTheme="minorEastAsia"/>
          <w:bCs/>
          <w:sz w:val="24"/>
          <w:szCs w:val="24"/>
          <w:lang w:val="en-US" w:eastAsia="zh-CN"/>
        </w:rPr>
        <w:t>，通过对每一板块基本要求、注意内容等进行要求规定，将为港口行业带来显著的经济效益。首先，该标准通过规范远程监控系统的技术要求，推动自动驾驶技术在港口场景中的广泛应用，能够减少对传统人工操作的依赖，优化人力资源配置，降低企业运营成本。同时，远程监控系统的智能化管理提升了作业效率，减少了因操作不当或信息滞后导致的延误和浪费，为港口企业创造更高的经济价值。其次，标准的实施能够提高港口作业的安全性。自动驾驶与远程监控的结合有效避免了因人为失误引发的交通事故，同时通过实时监控和快速反应能力，保障了集装箱运输作业的稳定性和连续性。安全作业环境的构建不仅减少了因事故造成的经济损失，还提升了港口企业的服务品质和客户信任度。此外，标准化将推动自动驾驶和远程监控相关技术设备的研发与应用，为相关产业链上下游提供明确的技术指导，促进设备制造、系统集成和技术服务的产业发展。技术标准的统一将进一步降低系统开发和维护成本，提升行业整体效益。通过推动港口智能化改造，该标准还将在绿色港口建设中发挥重要作用。自动驾驶集装箱车辆通常配备高效节能设备，减少了燃油消耗和碳排放，同时智能调度和高效作业减少了资源浪费，为实现可持续发展目标提供了技术支撑。</w:t>
      </w:r>
    </w:p>
    <w:p w14:paraId="4307ABC9">
      <w:pPr>
        <w:spacing w:before="156" w:beforeLines="50" w:line="360" w:lineRule="auto"/>
        <w:ind w:firstLine="480"/>
        <w:rPr>
          <w:sz w:val="24"/>
          <w:szCs w:val="24"/>
        </w:rPr>
      </w:pPr>
      <w:r>
        <w:rPr>
          <w:rFonts w:hint="eastAsia"/>
          <w:sz w:val="24"/>
          <w:szCs w:val="24"/>
        </w:rPr>
        <w:t>综上，通过本课题的研究，制定团体标准《</w:t>
      </w:r>
      <w:r>
        <w:rPr>
          <w:rFonts w:ascii="宋体" w:hAnsi="宋体" w:eastAsia="宋体" w:cs="宋体"/>
          <w:sz w:val="24"/>
          <w:szCs w:val="24"/>
        </w:rPr>
        <w:t>港口自动驾驶集装箱车辆远程监控系统技术要求</w:t>
      </w:r>
      <w:r>
        <w:rPr>
          <w:rFonts w:hint="eastAsia"/>
          <w:sz w:val="24"/>
          <w:szCs w:val="24"/>
        </w:rPr>
        <w:t>》，有助于规范港口</w:t>
      </w:r>
      <w:r>
        <w:rPr>
          <w:rFonts w:ascii="宋体" w:hAnsi="宋体" w:eastAsia="宋体" w:cs="宋体"/>
          <w:sz w:val="24"/>
          <w:szCs w:val="24"/>
        </w:rPr>
        <w:t>远程监控系统</w:t>
      </w:r>
      <w:r>
        <w:rPr>
          <w:rFonts w:hint="eastAsia" w:ascii="宋体" w:hAnsi="宋体" w:cs="宋体"/>
          <w:sz w:val="24"/>
          <w:szCs w:val="24"/>
          <w:lang w:val="en-US" w:eastAsia="zh-CN"/>
        </w:rPr>
        <w:t>设计、开发、使用和管理并</w:t>
      </w:r>
      <w:r>
        <w:rPr>
          <w:rFonts w:hint="eastAsia"/>
          <w:sz w:val="24"/>
          <w:szCs w:val="24"/>
        </w:rPr>
        <w:t>提供指导，提升港口企业的经济效益，还将推动行业技术进步和产业升级，为我国港口经济高质量发展注入新动力。</w:t>
      </w:r>
    </w:p>
    <w:p w14:paraId="6D50895A">
      <w:pPr>
        <w:spacing w:before="156" w:beforeLines="50" w:line="360" w:lineRule="auto"/>
        <w:outlineLvl w:val="0"/>
        <w:rPr>
          <w:rFonts w:eastAsiaTheme="minorEastAsia"/>
          <w:b/>
          <w:sz w:val="24"/>
          <w:szCs w:val="24"/>
        </w:rPr>
      </w:pPr>
      <w:bookmarkStart w:id="57" w:name="_Toc138261844"/>
      <w:r>
        <w:rPr>
          <w:rFonts w:hint="eastAsia" w:eastAsiaTheme="minorEastAsia"/>
          <w:b/>
          <w:sz w:val="24"/>
          <w:szCs w:val="24"/>
        </w:rPr>
        <w:t>四、采用国际标准和国外先进标准的程度</w:t>
      </w:r>
      <w:bookmarkEnd w:id="57"/>
    </w:p>
    <w:p w14:paraId="45B22F04">
      <w:pPr>
        <w:spacing w:before="156" w:beforeLines="50" w:line="360" w:lineRule="auto"/>
        <w:ind w:firstLine="480"/>
        <w:rPr>
          <w:rFonts w:eastAsiaTheme="majorEastAsia"/>
          <w:sz w:val="24"/>
          <w:szCs w:val="24"/>
        </w:rPr>
      </w:pPr>
      <w:r>
        <w:rPr>
          <w:rFonts w:hint="eastAsia" w:eastAsiaTheme="majorEastAsia"/>
          <w:sz w:val="24"/>
          <w:szCs w:val="24"/>
        </w:rPr>
        <w:t>本标准没有采用国际标准。</w:t>
      </w:r>
    </w:p>
    <w:p w14:paraId="5FC286E4">
      <w:pPr>
        <w:spacing w:before="156" w:beforeLines="50" w:line="360" w:lineRule="auto"/>
        <w:ind w:firstLine="480"/>
        <w:rPr>
          <w:rFonts w:eastAsiaTheme="majorEastAsia"/>
          <w:sz w:val="24"/>
          <w:szCs w:val="24"/>
        </w:rPr>
      </w:pPr>
    </w:p>
    <w:p w14:paraId="44BDBBE2">
      <w:pPr>
        <w:spacing w:before="156" w:beforeLines="50" w:line="360" w:lineRule="auto"/>
        <w:outlineLvl w:val="0"/>
        <w:rPr>
          <w:rFonts w:eastAsiaTheme="minorEastAsia"/>
          <w:b/>
          <w:sz w:val="24"/>
          <w:szCs w:val="24"/>
        </w:rPr>
      </w:pPr>
      <w:bookmarkStart w:id="58" w:name="_Toc135749031"/>
      <w:bookmarkStart w:id="59" w:name="_Toc138261845"/>
      <w:r>
        <w:rPr>
          <w:rFonts w:hint="eastAsia" w:eastAsiaTheme="minorEastAsia"/>
          <w:b/>
          <w:sz w:val="24"/>
          <w:szCs w:val="24"/>
        </w:rPr>
        <w:t>五、</w:t>
      </w:r>
      <w:r>
        <w:rPr>
          <w:rFonts w:eastAsiaTheme="minorEastAsia"/>
          <w:b/>
          <w:sz w:val="24"/>
          <w:szCs w:val="24"/>
        </w:rPr>
        <w:t>与有关的现行法律、法规和强制性标准的关系</w:t>
      </w:r>
      <w:bookmarkEnd w:id="58"/>
      <w:bookmarkEnd w:id="59"/>
    </w:p>
    <w:p w14:paraId="3DDDABE3">
      <w:pPr>
        <w:pStyle w:val="4"/>
        <w:autoSpaceDE w:val="0"/>
        <w:autoSpaceDN w:val="0"/>
        <w:spacing w:line="400" w:lineRule="exact"/>
        <w:ind w:left="0" w:firstLine="480" w:firstLineChars="200"/>
        <w:jc w:val="both"/>
        <w:rPr>
          <w:rFonts w:hint="eastAsia" w:eastAsiaTheme="minorEastAsia"/>
          <w:sz w:val="24"/>
          <w:szCs w:val="24"/>
        </w:rPr>
      </w:pPr>
      <w:bookmarkStart w:id="60" w:name="_Hlk147934100"/>
      <w:r>
        <w:rPr>
          <w:rFonts w:hint="eastAsia" w:eastAsiaTheme="minorEastAsia"/>
          <w:sz w:val="24"/>
          <w:szCs w:val="24"/>
        </w:rPr>
        <w:t>本标准在编制过程中，确保与现行的国家法律、法规协调一致，未出现抵触情况；同时，在制定过程中遵循了标准的一致性和协调性原则，标准制定的技术内容与</w:t>
      </w:r>
      <w:bookmarkEnd w:id="60"/>
      <w:r>
        <w:rPr>
          <w:rFonts w:hint="eastAsia" w:eastAsiaTheme="minorEastAsia"/>
          <w:sz w:val="24"/>
          <w:szCs w:val="24"/>
        </w:rPr>
        <w:t>《GB/T 42811-2023港口集装箱作业系统技术要求》</w:t>
      </w:r>
      <w:r>
        <w:rPr>
          <w:rFonts w:hint="eastAsia" w:eastAsiaTheme="minorEastAsia"/>
          <w:sz w:val="24"/>
          <w:szCs w:val="24"/>
          <w:lang w:eastAsia="zh-CN"/>
        </w:rPr>
        <w:t>《</w:t>
      </w:r>
      <w:r>
        <w:rPr>
          <w:rFonts w:hint="eastAsia" w:eastAsiaTheme="minorEastAsia"/>
          <w:sz w:val="24"/>
          <w:szCs w:val="24"/>
        </w:rPr>
        <w:t>GB/T 42809-2023自动化集装箱码头操作系统技术要求</w:t>
      </w:r>
      <w:r>
        <w:rPr>
          <w:rFonts w:hint="eastAsia" w:eastAsiaTheme="minorEastAsia"/>
          <w:sz w:val="24"/>
          <w:szCs w:val="24"/>
          <w:lang w:eastAsia="zh-CN"/>
        </w:rPr>
        <w:t>》</w:t>
      </w:r>
      <w:r>
        <w:rPr>
          <w:rFonts w:hint="eastAsia" w:eastAsiaTheme="minorEastAsia"/>
          <w:sz w:val="24"/>
          <w:szCs w:val="24"/>
        </w:rPr>
        <w:t>等国家标准、行业标准和团体标准</w:t>
      </w:r>
      <w:bookmarkStart w:id="61" w:name="_Hlk147934124"/>
      <w:r>
        <w:rPr>
          <w:rFonts w:hint="eastAsia" w:eastAsiaTheme="minorEastAsia"/>
          <w:sz w:val="24"/>
          <w:szCs w:val="24"/>
        </w:rPr>
        <w:t>相互协调和支撑。</w:t>
      </w:r>
      <w:bookmarkEnd w:id="61"/>
    </w:p>
    <w:p w14:paraId="3E12D9E1">
      <w:pPr>
        <w:spacing w:before="156" w:beforeLines="50" w:line="360" w:lineRule="auto"/>
        <w:outlineLvl w:val="0"/>
        <w:rPr>
          <w:rFonts w:eastAsiaTheme="minorEastAsia"/>
          <w:b/>
          <w:sz w:val="24"/>
          <w:szCs w:val="24"/>
        </w:rPr>
      </w:pPr>
      <w:bookmarkStart w:id="62" w:name="_Toc138261846"/>
      <w:bookmarkStart w:id="63" w:name="_Toc135749032"/>
      <w:r>
        <w:rPr>
          <w:rFonts w:hint="eastAsia" w:eastAsiaTheme="minorEastAsia"/>
          <w:b/>
          <w:sz w:val="24"/>
          <w:szCs w:val="24"/>
        </w:rPr>
        <w:t>六、</w:t>
      </w:r>
      <w:r>
        <w:rPr>
          <w:rFonts w:eastAsiaTheme="minorEastAsia"/>
          <w:b/>
          <w:sz w:val="24"/>
          <w:szCs w:val="24"/>
        </w:rPr>
        <w:t>重大分歧意见的处理经过和依据</w:t>
      </w:r>
      <w:bookmarkEnd w:id="62"/>
      <w:bookmarkEnd w:id="63"/>
    </w:p>
    <w:p w14:paraId="743D73C3">
      <w:pPr>
        <w:spacing w:before="156" w:beforeLines="50" w:line="360" w:lineRule="auto"/>
        <w:ind w:firstLine="420"/>
        <w:rPr>
          <w:sz w:val="24"/>
          <w:szCs w:val="24"/>
        </w:rPr>
      </w:pPr>
      <w:r>
        <w:rPr>
          <w:rFonts w:hint="eastAsia"/>
          <w:sz w:val="24"/>
          <w:szCs w:val="24"/>
        </w:rPr>
        <w:t>无。</w:t>
      </w:r>
    </w:p>
    <w:p w14:paraId="2B9A27FC">
      <w:pPr>
        <w:spacing w:before="156" w:beforeLines="50" w:line="360" w:lineRule="auto"/>
        <w:outlineLvl w:val="0"/>
        <w:rPr>
          <w:rFonts w:eastAsiaTheme="minorEastAsia"/>
          <w:b/>
          <w:sz w:val="24"/>
          <w:szCs w:val="24"/>
        </w:rPr>
      </w:pPr>
      <w:bookmarkStart w:id="64" w:name="_Toc138261847"/>
      <w:bookmarkStart w:id="65" w:name="_Toc135749033"/>
      <w:r>
        <w:rPr>
          <w:rFonts w:hint="eastAsia" w:eastAsiaTheme="minorEastAsia"/>
          <w:b/>
          <w:sz w:val="24"/>
          <w:szCs w:val="24"/>
        </w:rPr>
        <w:t>七、</w:t>
      </w:r>
      <w:r>
        <w:rPr>
          <w:rFonts w:eastAsiaTheme="minorEastAsia"/>
          <w:b/>
          <w:sz w:val="24"/>
          <w:szCs w:val="24"/>
        </w:rPr>
        <w:t>贯彻标准的要求和措施建议</w:t>
      </w:r>
      <w:bookmarkEnd w:id="64"/>
      <w:bookmarkEnd w:id="65"/>
    </w:p>
    <w:p w14:paraId="53FCBFFE">
      <w:pPr>
        <w:spacing w:before="156" w:beforeLines="50" w:line="360" w:lineRule="auto"/>
        <w:ind w:firstLine="420"/>
        <w:rPr>
          <w:rFonts w:eastAsiaTheme="minorEastAsia"/>
          <w:sz w:val="24"/>
          <w:szCs w:val="24"/>
        </w:rPr>
      </w:pPr>
      <w:r>
        <w:rPr>
          <w:rFonts w:hint="eastAsia" w:eastAsiaTheme="minorEastAsia"/>
          <w:sz w:val="24"/>
          <w:szCs w:val="24"/>
        </w:rPr>
        <w:t>本文件发布后，建议由中国港口协会组织开展对本文件的宣贯培训，为各相关港口开展自动驾驶集装箱车辆远程监控系统</w:t>
      </w:r>
      <w:r>
        <w:rPr>
          <w:rFonts w:hint="eastAsia" w:eastAsiaTheme="minorEastAsia"/>
          <w:sz w:val="24"/>
          <w:szCs w:val="24"/>
          <w:lang w:val="en-US" w:eastAsia="zh-CN"/>
        </w:rPr>
        <w:t>的建设工作做出指导</w:t>
      </w:r>
      <w:r>
        <w:rPr>
          <w:rFonts w:hint="eastAsia" w:eastAsiaTheme="minorEastAsia"/>
          <w:sz w:val="24"/>
          <w:szCs w:val="24"/>
        </w:rPr>
        <w:t>。</w:t>
      </w:r>
    </w:p>
    <w:p w14:paraId="225E5E20">
      <w:pPr>
        <w:spacing w:before="156" w:beforeLines="50" w:line="360" w:lineRule="auto"/>
        <w:ind w:firstLine="420"/>
        <w:rPr>
          <w:rFonts w:eastAsiaTheme="minorEastAsia"/>
          <w:sz w:val="24"/>
          <w:szCs w:val="24"/>
        </w:rPr>
      </w:pPr>
    </w:p>
    <w:p w14:paraId="194DA5DA">
      <w:pPr>
        <w:spacing w:before="156" w:beforeLines="50" w:line="360" w:lineRule="auto"/>
        <w:outlineLvl w:val="0"/>
        <w:rPr>
          <w:rFonts w:eastAsiaTheme="minorEastAsia"/>
          <w:b/>
          <w:sz w:val="24"/>
          <w:szCs w:val="24"/>
        </w:rPr>
      </w:pPr>
      <w:bookmarkStart w:id="66" w:name="_Toc138261848"/>
      <w:bookmarkStart w:id="67" w:name="_Toc135749034"/>
      <w:r>
        <w:rPr>
          <w:rFonts w:hint="eastAsia" w:eastAsiaTheme="minorEastAsia"/>
          <w:b/>
          <w:sz w:val="24"/>
          <w:szCs w:val="24"/>
        </w:rPr>
        <w:t>八、</w:t>
      </w:r>
      <w:r>
        <w:rPr>
          <w:rFonts w:eastAsiaTheme="minorEastAsia"/>
          <w:b/>
          <w:sz w:val="24"/>
          <w:szCs w:val="24"/>
        </w:rPr>
        <w:t>废止现行有关标准的建议</w:t>
      </w:r>
      <w:bookmarkEnd w:id="66"/>
      <w:bookmarkEnd w:id="67"/>
    </w:p>
    <w:p w14:paraId="52E066D3">
      <w:pPr>
        <w:spacing w:before="156" w:beforeLines="50" w:line="360" w:lineRule="auto"/>
        <w:ind w:firstLine="484" w:firstLineChars="202"/>
        <w:rPr>
          <w:rFonts w:eastAsiaTheme="minorEastAsia"/>
          <w:sz w:val="24"/>
          <w:szCs w:val="24"/>
        </w:rPr>
      </w:pPr>
      <w:bookmarkStart w:id="68" w:name="_Hlk147934142"/>
      <w:r>
        <w:rPr>
          <w:rFonts w:hint="eastAsia" w:eastAsiaTheme="minorEastAsia"/>
          <w:sz w:val="24"/>
          <w:szCs w:val="24"/>
        </w:rPr>
        <w:t>无废止现行有关标准的建议。</w:t>
      </w:r>
    </w:p>
    <w:bookmarkEnd w:id="68"/>
    <w:p w14:paraId="05D58333">
      <w:pPr>
        <w:spacing w:before="156" w:beforeLines="50" w:line="360" w:lineRule="auto"/>
        <w:ind w:firstLine="484" w:firstLineChars="202"/>
        <w:rPr>
          <w:rFonts w:eastAsiaTheme="minorEastAsia"/>
          <w:sz w:val="24"/>
          <w:szCs w:val="24"/>
        </w:rPr>
      </w:pPr>
    </w:p>
    <w:p w14:paraId="6B16E722">
      <w:pPr>
        <w:spacing w:before="156" w:beforeLines="50" w:line="360" w:lineRule="auto"/>
        <w:outlineLvl w:val="0"/>
        <w:rPr>
          <w:rFonts w:eastAsiaTheme="minorEastAsia"/>
          <w:b/>
          <w:sz w:val="24"/>
          <w:szCs w:val="24"/>
        </w:rPr>
      </w:pPr>
      <w:bookmarkStart w:id="69" w:name="_Toc138261849"/>
      <w:bookmarkStart w:id="70" w:name="_Toc135749035"/>
      <w:r>
        <w:rPr>
          <w:rFonts w:hint="eastAsia" w:eastAsiaTheme="minorEastAsia"/>
          <w:b/>
          <w:sz w:val="24"/>
          <w:szCs w:val="24"/>
        </w:rPr>
        <w:t>九、</w:t>
      </w:r>
      <w:r>
        <w:rPr>
          <w:rFonts w:eastAsiaTheme="minorEastAsia"/>
          <w:b/>
          <w:sz w:val="24"/>
          <w:szCs w:val="24"/>
        </w:rPr>
        <w:t>其他应予说明的事项</w:t>
      </w:r>
      <w:bookmarkEnd w:id="69"/>
      <w:bookmarkEnd w:id="70"/>
    </w:p>
    <w:p w14:paraId="68ADF89D">
      <w:pPr>
        <w:spacing w:before="156" w:beforeLines="50" w:line="360" w:lineRule="auto"/>
        <w:ind w:firstLine="480" w:firstLineChars="200"/>
        <w:rPr>
          <w:rFonts w:eastAsiaTheme="minorEastAsia"/>
          <w:szCs w:val="21"/>
        </w:rPr>
      </w:pPr>
      <w:bookmarkStart w:id="71" w:name="_Hlk147934164"/>
      <w:r>
        <w:rPr>
          <w:rFonts w:hint="eastAsia" w:eastAsiaTheme="minorEastAsia"/>
          <w:sz w:val="24"/>
          <w:szCs w:val="24"/>
        </w:rPr>
        <w:t>本标准的编制未涉及专利，在编制过程中通过专利信息征集也没有识别出文件的内容涉及专利。</w:t>
      </w:r>
      <w:bookmarkEnd w:id="71"/>
    </w:p>
    <w:sectPr>
      <w:footerReference r:id="rId11" w:type="default"/>
      <w:pgSz w:w="11906" w:h="16838"/>
      <w:pgMar w:top="1588" w:right="1814" w:bottom="1588" w:left="181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1979204"/>
    </w:sdtPr>
    <w:sdtContent>
      <w:p w14:paraId="562DF4B1">
        <w:pPr>
          <w:pStyle w:val="8"/>
          <w:jc w:val="center"/>
        </w:pPr>
        <w:r>
          <w:fldChar w:fldCharType="begin"/>
        </w:r>
        <w:r>
          <w:instrText xml:space="preserve">PAGE   \* MERGEFORMAT</w:instrText>
        </w:r>
        <w:r>
          <w:fldChar w:fldCharType="separate"/>
        </w:r>
        <w:r>
          <w:rPr>
            <w:lang w:val="zh-CN"/>
          </w:rPr>
          <w:t>2</w:t>
        </w:r>
        <w:r>
          <w:rPr>
            <w:lang w:val="zh-CN"/>
          </w:rPr>
          <w:fldChar w:fldCharType="end"/>
        </w:r>
      </w:p>
    </w:sdtContent>
  </w:sdt>
  <w:p w14:paraId="3C111752">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4DA9C">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D6A6D">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2402111"/>
    </w:sdtPr>
    <w:sdtContent>
      <w:p w14:paraId="4B9A2781">
        <w:pPr>
          <w:pStyle w:val="8"/>
          <w:jc w:val="center"/>
        </w:pPr>
        <w:r>
          <w:fldChar w:fldCharType="begin"/>
        </w:r>
        <w:r>
          <w:instrText xml:space="preserve">PAGE   \* MERGEFORMAT</w:instrText>
        </w:r>
        <w:r>
          <w:fldChar w:fldCharType="separate"/>
        </w:r>
        <w:r>
          <w:rPr>
            <w:lang w:val="zh-CN"/>
          </w:rPr>
          <w:t>3</w:t>
        </w:r>
        <w:r>
          <w:rPr>
            <w:lang w:val="zh-CN"/>
          </w:rPr>
          <w:fldChar w:fldCharType="end"/>
        </w:r>
      </w:p>
    </w:sdtContent>
  </w:sdt>
  <w:p w14:paraId="73EA640A">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FF41D">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740270"/>
    </w:sdtPr>
    <w:sdtEndPr>
      <w:rPr>
        <w:sz w:val="24"/>
        <w:szCs w:val="24"/>
      </w:rPr>
    </w:sdtEndPr>
    <w:sdtContent>
      <w:p w14:paraId="0FF32694">
        <w:pPr>
          <w:pStyle w:val="8"/>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18</w:t>
        </w:r>
        <w:r>
          <w:rPr>
            <w:sz w:val="24"/>
            <w:szCs w:val="24"/>
          </w:rPr>
          <w:fldChar w:fldCharType="end"/>
        </w:r>
      </w:p>
    </w:sdtContent>
  </w:sdt>
  <w:p w14:paraId="7E1BBA0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77F0D">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BD2D9">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54527">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C67B12"/>
    <w:multiLevelType w:val="singleLevel"/>
    <w:tmpl w:val="0BC67B12"/>
    <w:lvl w:ilvl="0" w:tentative="0">
      <w:start w:val="4"/>
      <w:numFmt w:val="decimal"/>
      <w:suff w:val="nothing"/>
      <w:lvlText w:val="%1．"/>
      <w:lvlJc w:val="left"/>
    </w:lvl>
  </w:abstractNum>
  <w:abstractNum w:abstractNumId="1">
    <w:nsid w:val="2C5917C3"/>
    <w:multiLevelType w:val="multilevel"/>
    <w:tmpl w:val="2C5917C3"/>
    <w:lvl w:ilvl="0" w:tentative="0">
      <w:start w:val="1"/>
      <w:numFmt w:val="none"/>
      <w:pStyle w:val="29"/>
      <w:suff w:val="nothing"/>
      <w:lvlText w:val="%1——"/>
      <w:lvlJc w:val="left"/>
      <w:pPr>
        <w:ind w:left="833" w:hanging="408"/>
      </w:pPr>
      <w:rPr>
        <w:rFonts w:hint="eastAsia"/>
      </w:rPr>
    </w:lvl>
    <w:lvl w:ilvl="1" w:tentative="0">
      <w:start w:val="1"/>
      <w:numFmt w:val="bullet"/>
      <w:pStyle w:val="30"/>
      <w:lvlText w:val=""/>
      <w:lvlJc w:val="left"/>
      <w:pPr>
        <w:tabs>
          <w:tab w:val="left" w:pos="760"/>
        </w:tabs>
        <w:ind w:left="1264" w:hanging="413"/>
      </w:pPr>
      <w:rPr>
        <w:rFonts w:hint="default" w:ascii="Symbol" w:hAnsi="Symbol"/>
        <w:color w:val="auto"/>
      </w:rPr>
    </w:lvl>
    <w:lvl w:ilvl="2" w:tentative="0">
      <w:start w:val="1"/>
      <w:numFmt w:val="bullet"/>
      <w:pStyle w:val="3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ASYTOWE">
    <w15:presenceInfo w15:providerId="WPS Office" w15:userId="1278394409"/>
  </w15:person>
  <w15:person w15:author="Cz">
    <w15:presenceInfo w15:providerId="Windows Live" w15:userId="67e89193165173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hideSpellingErrors/>
  <w:hideGrammaticalErrors/>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yMzk3YTRjNjk1NGI1YjViMzg2Yzc3ODNhYzAwZjgifQ=="/>
  </w:docVars>
  <w:rsids>
    <w:rsidRoot w:val="00774D80"/>
    <w:rsid w:val="00000830"/>
    <w:rsid w:val="00002B7C"/>
    <w:rsid w:val="00003804"/>
    <w:rsid w:val="00004D1E"/>
    <w:rsid w:val="00004F75"/>
    <w:rsid w:val="00007F07"/>
    <w:rsid w:val="00012830"/>
    <w:rsid w:val="00012AA0"/>
    <w:rsid w:val="00017605"/>
    <w:rsid w:val="00022B03"/>
    <w:rsid w:val="00022CB2"/>
    <w:rsid w:val="00025D7B"/>
    <w:rsid w:val="0002698A"/>
    <w:rsid w:val="00027B82"/>
    <w:rsid w:val="00042DB2"/>
    <w:rsid w:val="000433B7"/>
    <w:rsid w:val="0004418D"/>
    <w:rsid w:val="00047C51"/>
    <w:rsid w:val="00052E96"/>
    <w:rsid w:val="00061378"/>
    <w:rsid w:val="000643D3"/>
    <w:rsid w:val="00071FB9"/>
    <w:rsid w:val="00080FB5"/>
    <w:rsid w:val="00083C0A"/>
    <w:rsid w:val="000876B6"/>
    <w:rsid w:val="00092A4E"/>
    <w:rsid w:val="00092ED8"/>
    <w:rsid w:val="0009644B"/>
    <w:rsid w:val="00096CCE"/>
    <w:rsid w:val="000A0164"/>
    <w:rsid w:val="000A10D5"/>
    <w:rsid w:val="000A1304"/>
    <w:rsid w:val="000A51F6"/>
    <w:rsid w:val="000A6092"/>
    <w:rsid w:val="000B35A4"/>
    <w:rsid w:val="000B4331"/>
    <w:rsid w:val="000B50AA"/>
    <w:rsid w:val="000B5EF4"/>
    <w:rsid w:val="000B5F0B"/>
    <w:rsid w:val="000B6BB6"/>
    <w:rsid w:val="000C08B6"/>
    <w:rsid w:val="000C13D3"/>
    <w:rsid w:val="000C2A40"/>
    <w:rsid w:val="000C3B02"/>
    <w:rsid w:val="000C56A5"/>
    <w:rsid w:val="000C5F7E"/>
    <w:rsid w:val="000D127C"/>
    <w:rsid w:val="000D3013"/>
    <w:rsid w:val="000D3282"/>
    <w:rsid w:val="000D3804"/>
    <w:rsid w:val="000E343B"/>
    <w:rsid w:val="000E544E"/>
    <w:rsid w:val="000E691B"/>
    <w:rsid w:val="000F2EC1"/>
    <w:rsid w:val="000F75C4"/>
    <w:rsid w:val="0010237A"/>
    <w:rsid w:val="0010237C"/>
    <w:rsid w:val="00112117"/>
    <w:rsid w:val="00117F77"/>
    <w:rsid w:val="00122151"/>
    <w:rsid w:val="00122872"/>
    <w:rsid w:val="0012434D"/>
    <w:rsid w:val="00124AF7"/>
    <w:rsid w:val="00125AFD"/>
    <w:rsid w:val="0013290C"/>
    <w:rsid w:val="001333BB"/>
    <w:rsid w:val="00133C8D"/>
    <w:rsid w:val="0013553D"/>
    <w:rsid w:val="001359D6"/>
    <w:rsid w:val="0014096F"/>
    <w:rsid w:val="00140DE2"/>
    <w:rsid w:val="001416C7"/>
    <w:rsid w:val="001426ED"/>
    <w:rsid w:val="00143D38"/>
    <w:rsid w:val="00145F21"/>
    <w:rsid w:val="001465DF"/>
    <w:rsid w:val="00146C9B"/>
    <w:rsid w:val="001500DC"/>
    <w:rsid w:val="00150153"/>
    <w:rsid w:val="00154EB1"/>
    <w:rsid w:val="00160A92"/>
    <w:rsid w:val="00160DC5"/>
    <w:rsid w:val="0016469E"/>
    <w:rsid w:val="00165479"/>
    <w:rsid w:val="0016698D"/>
    <w:rsid w:val="00170838"/>
    <w:rsid w:val="00171197"/>
    <w:rsid w:val="00171F16"/>
    <w:rsid w:val="00171F5C"/>
    <w:rsid w:val="00177E91"/>
    <w:rsid w:val="00180F95"/>
    <w:rsid w:val="001829E4"/>
    <w:rsid w:val="001850C9"/>
    <w:rsid w:val="001936E6"/>
    <w:rsid w:val="00193CE3"/>
    <w:rsid w:val="001946B2"/>
    <w:rsid w:val="00196C7B"/>
    <w:rsid w:val="001A3E4E"/>
    <w:rsid w:val="001A7614"/>
    <w:rsid w:val="001B3A51"/>
    <w:rsid w:val="001B6E14"/>
    <w:rsid w:val="001C100E"/>
    <w:rsid w:val="001C14A3"/>
    <w:rsid w:val="001C1798"/>
    <w:rsid w:val="001D5E66"/>
    <w:rsid w:val="001F1C76"/>
    <w:rsid w:val="001F3A83"/>
    <w:rsid w:val="001F4F25"/>
    <w:rsid w:val="0020322A"/>
    <w:rsid w:val="00204096"/>
    <w:rsid w:val="00210169"/>
    <w:rsid w:val="00213728"/>
    <w:rsid w:val="0021614E"/>
    <w:rsid w:val="00217658"/>
    <w:rsid w:val="002214A9"/>
    <w:rsid w:val="00222F5B"/>
    <w:rsid w:val="00224CB4"/>
    <w:rsid w:val="002328DB"/>
    <w:rsid w:val="00232E3A"/>
    <w:rsid w:val="00236F42"/>
    <w:rsid w:val="00241115"/>
    <w:rsid w:val="0024118D"/>
    <w:rsid w:val="0024276A"/>
    <w:rsid w:val="002477C8"/>
    <w:rsid w:val="0025213B"/>
    <w:rsid w:val="0025499B"/>
    <w:rsid w:val="002615E0"/>
    <w:rsid w:val="00264278"/>
    <w:rsid w:val="0027578B"/>
    <w:rsid w:val="00277B4C"/>
    <w:rsid w:val="00281884"/>
    <w:rsid w:val="002827CB"/>
    <w:rsid w:val="00282904"/>
    <w:rsid w:val="00287574"/>
    <w:rsid w:val="00293319"/>
    <w:rsid w:val="00295BE4"/>
    <w:rsid w:val="002969BB"/>
    <w:rsid w:val="002972BA"/>
    <w:rsid w:val="002A09C3"/>
    <w:rsid w:val="002A3559"/>
    <w:rsid w:val="002A48D4"/>
    <w:rsid w:val="002B0EB8"/>
    <w:rsid w:val="002B2A84"/>
    <w:rsid w:val="002B53D9"/>
    <w:rsid w:val="002B7D23"/>
    <w:rsid w:val="002C18BD"/>
    <w:rsid w:val="002C1A9A"/>
    <w:rsid w:val="002C3F37"/>
    <w:rsid w:val="002C4732"/>
    <w:rsid w:val="002C525F"/>
    <w:rsid w:val="002D37E7"/>
    <w:rsid w:val="002E0BB4"/>
    <w:rsid w:val="002E251B"/>
    <w:rsid w:val="002E3F39"/>
    <w:rsid w:val="002E50E9"/>
    <w:rsid w:val="002F0201"/>
    <w:rsid w:val="002F06BC"/>
    <w:rsid w:val="002F09ED"/>
    <w:rsid w:val="002F1B0A"/>
    <w:rsid w:val="002F1C7E"/>
    <w:rsid w:val="002F573C"/>
    <w:rsid w:val="002F6FAE"/>
    <w:rsid w:val="0030244D"/>
    <w:rsid w:val="00305E73"/>
    <w:rsid w:val="00306BA6"/>
    <w:rsid w:val="00312BB3"/>
    <w:rsid w:val="0031315A"/>
    <w:rsid w:val="0031517E"/>
    <w:rsid w:val="003157B6"/>
    <w:rsid w:val="00317657"/>
    <w:rsid w:val="00317F8A"/>
    <w:rsid w:val="00320F18"/>
    <w:rsid w:val="00321C38"/>
    <w:rsid w:val="00322372"/>
    <w:rsid w:val="003235DA"/>
    <w:rsid w:val="003278E4"/>
    <w:rsid w:val="00335B5B"/>
    <w:rsid w:val="0033761D"/>
    <w:rsid w:val="00340988"/>
    <w:rsid w:val="00340C75"/>
    <w:rsid w:val="00344C69"/>
    <w:rsid w:val="003457C2"/>
    <w:rsid w:val="003459F9"/>
    <w:rsid w:val="00346FA3"/>
    <w:rsid w:val="003544B8"/>
    <w:rsid w:val="003564CA"/>
    <w:rsid w:val="00362971"/>
    <w:rsid w:val="00363591"/>
    <w:rsid w:val="00363651"/>
    <w:rsid w:val="003643D8"/>
    <w:rsid w:val="00364C6B"/>
    <w:rsid w:val="003734D6"/>
    <w:rsid w:val="0037683F"/>
    <w:rsid w:val="00376BB2"/>
    <w:rsid w:val="003774F1"/>
    <w:rsid w:val="00377C9A"/>
    <w:rsid w:val="00380DEE"/>
    <w:rsid w:val="00384DEC"/>
    <w:rsid w:val="0039181B"/>
    <w:rsid w:val="0039326E"/>
    <w:rsid w:val="003A0777"/>
    <w:rsid w:val="003A319E"/>
    <w:rsid w:val="003A3B6B"/>
    <w:rsid w:val="003A6BB9"/>
    <w:rsid w:val="003B0C1C"/>
    <w:rsid w:val="003B4A00"/>
    <w:rsid w:val="003B62D4"/>
    <w:rsid w:val="003C21B8"/>
    <w:rsid w:val="003C3F10"/>
    <w:rsid w:val="003C540B"/>
    <w:rsid w:val="003C743F"/>
    <w:rsid w:val="003D0C8C"/>
    <w:rsid w:val="003D166E"/>
    <w:rsid w:val="003D3981"/>
    <w:rsid w:val="003D4654"/>
    <w:rsid w:val="003D66D1"/>
    <w:rsid w:val="003E0742"/>
    <w:rsid w:val="003E0914"/>
    <w:rsid w:val="003E1032"/>
    <w:rsid w:val="003E2746"/>
    <w:rsid w:val="003E468D"/>
    <w:rsid w:val="003E60D3"/>
    <w:rsid w:val="003E67D3"/>
    <w:rsid w:val="003F148B"/>
    <w:rsid w:val="003F2148"/>
    <w:rsid w:val="003F356A"/>
    <w:rsid w:val="003F3587"/>
    <w:rsid w:val="003F366A"/>
    <w:rsid w:val="004005C5"/>
    <w:rsid w:val="00400EBD"/>
    <w:rsid w:val="0040129A"/>
    <w:rsid w:val="0040139A"/>
    <w:rsid w:val="00401C85"/>
    <w:rsid w:val="004040B1"/>
    <w:rsid w:val="004120C8"/>
    <w:rsid w:val="00423E79"/>
    <w:rsid w:val="00424684"/>
    <w:rsid w:val="00424CFC"/>
    <w:rsid w:val="0042501A"/>
    <w:rsid w:val="004269C3"/>
    <w:rsid w:val="004269C5"/>
    <w:rsid w:val="004330AF"/>
    <w:rsid w:val="00433FBD"/>
    <w:rsid w:val="0043701F"/>
    <w:rsid w:val="00441131"/>
    <w:rsid w:val="004467BF"/>
    <w:rsid w:val="00447861"/>
    <w:rsid w:val="00451A96"/>
    <w:rsid w:val="00454362"/>
    <w:rsid w:val="00457404"/>
    <w:rsid w:val="004600C0"/>
    <w:rsid w:val="00461DFC"/>
    <w:rsid w:val="00462D21"/>
    <w:rsid w:val="0046648F"/>
    <w:rsid w:val="0047442E"/>
    <w:rsid w:val="00476146"/>
    <w:rsid w:val="00477C4F"/>
    <w:rsid w:val="00483060"/>
    <w:rsid w:val="00483FA6"/>
    <w:rsid w:val="004877F8"/>
    <w:rsid w:val="00491409"/>
    <w:rsid w:val="0049144D"/>
    <w:rsid w:val="00493DEA"/>
    <w:rsid w:val="00494652"/>
    <w:rsid w:val="0049564C"/>
    <w:rsid w:val="00495B59"/>
    <w:rsid w:val="00497192"/>
    <w:rsid w:val="00497F20"/>
    <w:rsid w:val="004A10BA"/>
    <w:rsid w:val="004A148A"/>
    <w:rsid w:val="004A3F67"/>
    <w:rsid w:val="004A6BFE"/>
    <w:rsid w:val="004A6E3B"/>
    <w:rsid w:val="004A7CB7"/>
    <w:rsid w:val="004B181F"/>
    <w:rsid w:val="004B1AD9"/>
    <w:rsid w:val="004B40E1"/>
    <w:rsid w:val="004B45A5"/>
    <w:rsid w:val="004B6913"/>
    <w:rsid w:val="004B6E12"/>
    <w:rsid w:val="004C6776"/>
    <w:rsid w:val="004C730A"/>
    <w:rsid w:val="004D1019"/>
    <w:rsid w:val="004D1C62"/>
    <w:rsid w:val="004D2E3D"/>
    <w:rsid w:val="004D47B4"/>
    <w:rsid w:val="004D4A52"/>
    <w:rsid w:val="004D6920"/>
    <w:rsid w:val="004D761B"/>
    <w:rsid w:val="004E2D14"/>
    <w:rsid w:val="004E2F04"/>
    <w:rsid w:val="004E6503"/>
    <w:rsid w:val="004F3662"/>
    <w:rsid w:val="004F4ACB"/>
    <w:rsid w:val="004F5CC4"/>
    <w:rsid w:val="00503171"/>
    <w:rsid w:val="005034BC"/>
    <w:rsid w:val="00505987"/>
    <w:rsid w:val="00507049"/>
    <w:rsid w:val="005103DF"/>
    <w:rsid w:val="00511508"/>
    <w:rsid w:val="00514CC3"/>
    <w:rsid w:val="0052635F"/>
    <w:rsid w:val="00531DE3"/>
    <w:rsid w:val="005324F8"/>
    <w:rsid w:val="0053365A"/>
    <w:rsid w:val="00533951"/>
    <w:rsid w:val="00535BC4"/>
    <w:rsid w:val="00537628"/>
    <w:rsid w:val="005406C9"/>
    <w:rsid w:val="00542BF7"/>
    <w:rsid w:val="00542E9C"/>
    <w:rsid w:val="00551581"/>
    <w:rsid w:val="005547B6"/>
    <w:rsid w:val="0055648E"/>
    <w:rsid w:val="00557E32"/>
    <w:rsid w:val="0056336D"/>
    <w:rsid w:val="00564436"/>
    <w:rsid w:val="005701C3"/>
    <w:rsid w:val="00570948"/>
    <w:rsid w:val="00573BC2"/>
    <w:rsid w:val="00573FAD"/>
    <w:rsid w:val="005861F3"/>
    <w:rsid w:val="005915F1"/>
    <w:rsid w:val="0059328D"/>
    <w:rsid w:val="005937C7"/>
    <w:rsid w:val="005948F7"/>
    <w:rsid w:val="00595072"/>
    <w:rsid w:val="0059590D"/>
    <w:rsid w:val="005A6DF2"/>
    <w:rsid w:val="005A6EE7"/>
    <w:rsid w:val="005B1E2F"/>
    <w:rsid w:val="005C0A62"/>
    <w:rsid w:val="005C1071"/>
    <w:rsid w:val="005C1128"/>
    <w:rsid w:val="005C2CB0"/>
    <w:rsid w:val="005C3F1D"/>
    <w:rsid w:val="005C4BF1"/>
    <w:rsid w:val="005C7496"/>
    <w:rsid w:val="005C7803"/>
    <w:rsid w:val="005D2F80"/>
    <w:rsid w:val="005D6F02"/>
    <w:rsid w:val="005D7C92"/>
    <w:rsid w:val="005E04AF"/>
    <w:rsid w:val="005E24DF"/>
    <w:rsid w:val="005E689C"/>
    <w:rsid w:val="005F069A"/>
    <w:rsid w:val="005F17DE"/>
    <w:rsid w:val="005F1944"/>
    <w:rsid w:val="005F221A"/>
    <w:rsid w:val="005F33B3"/>
    <w:rsid w:val="005F4853"/>
    <w:rsid w:val="005F6A44"/>
    <w:rsid w:val="005F7B10"/>
    <w:rsid w:val="00602772"/>
    <w:rsid w:val="00607B29"/>
    <w:rsid w:val="00610FB3"/>
    <w:rsid w:val="006139A8"/>
    <w:rsid w:val="00614860"/>
    <w:rsid w:val="00616AAC"/>
    <w:rsid w:val="006269D2"/>
    <w:rsid w:val="006331A3"/>
    <w:rsid w:val="0064169E"/>
    <w:rsid w:val="00642D90"/>
    <w:rsid w:val="00644A2E"/>
    <w:rsid w:val="006452F6"/>
    <w:rsid w:val="006457FB"/>
    <w:rsid w:val="00645C47"/>
    <w:rsid w:val="006465A1"/>
    <w:rsid w:val="00646B45"/>
    <w:rsid w:val="006470FC"/>
    <w:rsid w:val="00652174"/>
    <w:rsid w:val="006608EC"/>
    <w:rsid w:val="00660DBC"/>
    <w:rsid w:val="006613FB"/>
    <w:rsid w:val="006619C3"/>
    <w:rsid w:val="006634E1"/>
    <w:rsid w:val="006672E7"/>
    <w:rsid w:val="00672A9F"/>
    <w:rsid w:val="00672E08"/>
    <w:rsid w:val="00675F68"/>
    <w:rsid w:val="00680B81"/>
    <w:rsid w:val="006828F6"/>
    <w:rsid w:val="006832BF"/>
    <w:rsid w:val="006909F3"/>
    <w:rsid w:val="00690A0C"/>
    <w:rsid w:val="0069318B"/>
    <w:rsid w:val="006935F5"/>
    <w:rsid w:val="00693853"/>
    <w:rsid w:val="006A00BB"/>
    <w:rsid w:val="006A112F"/>
    <w:rsid w:val="006A4AEF"/>
    <w:rsid w:val="006A5D1C"/>
    <w:rsid w:val="006A63F3"/>
    <w:rsid w:val="006B322D"/>
    <w:rsid w:val="006B3D77"/>
    <w:rsid w:val="006B4DF1"/>
    <w:rsid w:val="006C0A17"/>
    <w:rsid w:val="006C17CE"/>
    <w:rsid w:val="006C3750"/>
    <w:rsid w:val="006D0A40"/>
    <w:rsid w:val="006D1188"/>
    <w:rsid w:val="006D3E66"/>
    <w:rsid w:val="006E2B1D"/>
    <w:rsid w:val="006E6C0B"/>
    <w:rsid w:val="006E7867"/>
    <w:rsid w:val="006F4119"/>
    <w:rsid w:val="006F763E"/>
    <w:rsid w:val="007033EB"/>
    <w:rsid w:val="00707F98"/>
    <w:rsid w:val="007109EF"/>
    <w:rsid w:val="00710D7F"/>
    <w:rsid w:val="00710E2F"/>
    <w:rsid w:val="007146C4"/>
    <w:rsid w:val="00717AA2"/>
    <w:rsid w:val="00721038"/>
    <w:rsid w:val="007244EE"/>
    <w:rsid w:val="007252A5"/>
    <w:rsid w:val="00727F7E"/>
    <w:rsid w:val="00731C85"/>
    <w:rsid w:val="00733B80"/>
    <w:rsid w:val="0073686D"/>
    <w:rsid w:val="00745146"/>
    <w:rsid w:val="007468C3"/>
    <w:rsid w:val="00750707"/>
    <w:rsid w:val="00752DAB"/>
    <w:rsid w:val="00766C81"/>
    <w:rsid w:val="00773EE8"/>
    <w:rsid w:val="007749DE"/>
    <w:rsid w:val="00774D80"/>
    <w:rsid w:val="00777E7F"/>
    <w:rsid w:val="00777FEA"/>
    <w:rsid w:val="00780FE0"/>
    <w:rsid w:val="0078131B"/>
    <w:rsid w:val="00783DD1"/>
    <w:rsid w:val="00785292"/>
    <w:rsid w:val="007852E6"/>
    <w:rsid w:val="00785FF9"/>
    <w:rsid w:val="00786655"/>
    <w:rsid w:val="0078668A"/>
    <w:rsid w:val="0079043A"/>
    <w:rsid w:val="007955FD"/>
    <w:rsid w:val="007A3D46"/>
    <w:rsid w:val="007A5842"/>
    <w:rsid w:val="007A6FD5"/>
    <w:rsid w:val="007B231C"/>
    <w:rsid w:val="007B3732"/>
    <w:rsid w:val="007C0850"/>
    <w:rsid w:val="007C4582"/>
    <w:rsid w:val="007C5831"/>
    <w:rsid w:val="007D11E5"/>
    <w:rsid w:val="007D3BAE"/>
    <w:rsid w:val="007D3FAB"/>
    <w:rsid w:val="007D42D7"/>
    <w:rsid w:val="007E1280"/>
    <w:rsid w:val="007E22F5"/>
    <w:rsid w:val="007E5258"/>
    <w:rsid w:val="007E5534"/>
    <w:rsid w:val="007F1341"/>
    <w:rsid w:val="007F1430"/>
    <w:rsid w:val="007F338B"/>
    <w:rsid w:val="007F554E"/>
    <w:rsid w:val="007F5623"/>
    <w:rsid w:val="007F7847"/>
    <w:rsid w:val="0080077B"/>
    <w:rsid w:val="008016E1"/>
    <w:rsid w:val="00804AD6"/>
    <w:rsid w:val="00805C41"/>
    <w:rsid w:val="00807930"/>
    <w:rsid w:val="008120CD"/>
    <w:rsid w:val="008136D3"/>
    <w:rsid w:val="00814110"/>
    <w:rsid w:val="008166AF"/>
    <w:rsid w:val="0081757F"/>
    <w:rsid w:val="00821F7A"/>
    <w:rsid w:val="008255AF"/>
    <w:rsid w:val="00825FEB"/>
    <w:rsid w:val="00826654"/>
    <w:rsid w:val="00826C66"/>
    <w:rsid w:val="00830C03"/>
    <w:rsid w:val="00831EC0"/>
    <w:rsid w:val="008362BA"/>
    <w:rsid w:val="008367A5"/>
    <w:rsid w:val="008373D9"/>
    <w:rsid w:val="00840B31"/>
    <w:rsid w:val="008411F4"/>
    <w:rsid w:val="0084418D"/>
    <w:rsid w:val="00846E4E"/>
    <w:rsid w:val="00851689"/>
    <w:rsid w:val="00854663"/>
    <w:rsid w:val="00854D5D"/>
    <w:rsid w:val="00855073"/>
    <w:rsid w:val="0085551B"/>
    <w:rsid w:val="00860104"/>
    <w:rsid w:val="008625F8"/>
    <w:rsid w:val="00862A45"/>
    <w:rsid w:val="00863840"/>
    <w:rsid w:val="008679AA"/>
    <w:rsid w:val="008814BD"/>
    <w:rsid w:val="00881801"/>
    <w:rsid w:val="00881EEB"/>
    <w:rsid w:val="00882AB7"/>
    <w:rsid w:val="008836D8"/>
    <w:rsid w:val="008837B0"/>
    <w:rsid w:val="00885069"/>
    <w:rsid w:val="0088694F"/>
    <w:rsid w:val="00886F12"/>
    <w:rsid w:val="00887F3C"/>
    <w:rsid w:val="00891D42"/>
    <w:rsid w:val="0089375D"/>
    <w:rsid w:val="008A14D7"/>
    <w:rsid w:val="008A15C6"/>
    <w:rsid w:val="008A52D3"/>
    <w:rsid w:val="008B191E"/>
    <w:rsid w:val="008B2B1A"/>
    <w:rsid w:val="008B48BD"/>
    <w:rsid w:val="008B5E30"/>
    <w:rsid w:val="008D1D66"/>
    <w:rsid w:val="008D3881"/>
    <w:rsid w:val="008D514F"/>
    <w:rsid w:val="008D54B5"/>
    <w:rsid w:val="008E450C"/>
    <w:rsid w:val="008E4618"/>
    <w:rsid w:val="008E5DC0"/>
    <w:rsid w:val="008E6F9E"/>
    <w:rsid w:val="008F5261"/>
    <w:rsid w:val="008F5D92"/>
    <w:rsid w:val="008F5FA5"/>
    <w:rsid w:val="008F75C3"/>
    <w:rsid w:val="00901051"/>
    <w:rsid w:val="00901A48"/>
    <w:rsid w:val="00902649"/>
    <w:rsid w:val="00902E59"/>
    <w:rsid w:val="0090678B"/>
    <w:rsid w:val="00906A25"/>
    <w:rsid w:val="00911579"/>
    <w:rsid w:val="00912FB0"/>
    <w:rsid w:val="0091663E"/>
    <w:rsid w:val="009211F3"/>
    <w:rsid w:val="00922450"/>
    <w:rsid w:val="00924EB6"/>
    <w:rsid w:val="00925365"/>
    <w:rsid w:val="00927411"/>
    <w:rsid w:val="00927508"/>
    <w:rsid w:val="00927E64"/>
    <w:rsid w:val="00930B5D"/>
    <w:rsid w:val="00930C98"/>
    <w:rsid w:val="00933D5D"/>
    <w:rsid w:val="009343B7"/>
    <w:rsid w:val="0093646B"/>
    <w:rsid w:val="00940018"/>
    <w:rsid w:val="009413AD"/>
    <w:rsid w:val="00941C5C"/>
    <w:rsid w:val="00941DE7"/>
    <w:rsid w:val="00942E15"/>
    <w:rsid w:val="0095153E"/>
    <w:rsid w:val="00951F8B"/>
    <w:rsid w:val="00955424"/>
    <w:rsid w:val="00956624"/>
    <w:rsid w:val="00960C07"/>
    <w:rsid w:val="00962172"/>
    <w:rsid w:val="00962EAB"/>
    <w:rsid w:val="0096375A"/>
    <w:rsid w:val="00963F37"/>
    <w:rsid w:val="00970719"/>
    <w:rsid w:val="00972557"/>
    <w:rsid w:val="009725D0"/>
    <w:rsid w:val="00975132"/>
    <w:rsid w:val="009751C9"/>
    <w:rsid w:val="00980E45"/>
    <w:rsid w:val="00984FC3"/>
    <w:rsid w:val="0098578B"/>
    <w:rsid w:val="00986ECC"/>
    <w:rsid w:val="00990AE0"/>
    <w:rsid w:val="009A0C6E"/>
    <w:rsid w:val="009A2AA5"/>
    <w:rsid w:val="009A3C51"/>
    <w:rsid w:val="009A41E2"/>
    <w:rsid w:val="009A79E2"/>
    <w:rsid w:val="009B06F2"/>
    <w:rsid w:val="009B0B50"/>
    <w:rsid w:val="009B1EAA"/>
    <w:rsid w:val="009B204F"/>
    <w:rsid w:val="009B263D"/>
    <w:rsid w:val="009B3825"/>
    <w:rsid w:val="009B3C8D"/>
    <w:rsid w:val="009B4D0E"/>
    <w:rsid w:val="009C1B27"/>
    <w:rsid w:val="009C496F"/>
    <w:rsid w:val="009C4C4C"/>
    <w:rsid w:val="009C4E2B"/>
    <w:rsid w:val="009C7038"/>
    <w:rsid w:val="009C79F8"/>
    <w:rsid w:val="009D32EB"/>
    <w:rsid w:val="009D5488"/>
    <w:rsid w:val="009D69A2"/>
    <w:rsid w:val="009D73A6"/>
    <w:rsid w:val="009E02F6"/>
    <w:rsid w:val="009E41D4"/>
    <w:rsid w:val="009E7CFC"/>
    <w:rsid w:val="009F0B24"/>
    <w:rsid w:val="009F4B50"/>
    <w:rsid w:val="00A008BA"/>
    <w:rsid w:val="00A01E1A"/>
    <w:rsid w:val="00A0536A"/>
    <w:rsid w:val="00A15CFB"/>
    <w:rsid w:val="00A21F07"/>
    <w:rsid w:val="00A24A0C"/>
    <w:rsid w:val="00A255BD"/>
    <w:rsid w:val="00A25764"/>
    <w:rsid w:val="00A2747E"/>
    <w:rsid w:val="00A27775"/>
    <w:rsid w:val="00A35D86"/>
    <w:rsid w:val="00A428EE"/>
    <w:rsid w:val="00A43E6D"/>
    <w:rsid w:val="00A472E9"/>
    <w:rsid w:val="00A53BB1"/>
    <w:rsid w:val="00A544ED"/>
    <w:rsid w:val="00A562F8"/>
    <w:rsid w:val="00A64B68"/>
    <w:rsid w:val="00A6506D"/>
    <w:rsid w:val="00A65D3F"/>
    <w:rsid w:val="00A670DD"/>
    <w:rsid w:val="00A75124"/>
    <w:rsid w:val="00A80206"/>
    <w:rsid w:val="00A834AA"/>
    <w:rsid w:val="00A83B53"/>
    <w:rsid w:val="00A83D71"/>
    <w:rsid w:val="00A90FC9"/>
    <w:rsid w:val="00A913C2"/>
    <w:rsid w:val="00A915F9"/>
    <w:rsid w:val="00A926D7"/>
    <w:rsid w:val="00A92FCB"/>
    <w:rsid w:val="00AA2225"/>
    <w:rsid w:val="00AA3A52"/>
    <w:rsid w:val="00AA41BC"/>
    <w:rsid w:val="00AA46DE"/>
    <w:rsid w:val="00AA5268"/>
    <w:rsid w:val="00AA71D1"/>
    <w:rsid w:val="00AA7E2D"/>
    <w:rsid w:val="00AB08F8"/>
    <w:rsid w:val="00AB0D9F"/>
    <w:rsid w:val="00AB25F3"/>
    <w:rsid w:val="00AB535D"/>
    <w:rsid w:val="00AB761E"/>
    <w:rsid w:val="00AB7BC9"/>
    <w:rsid w:val="00AC2337"/>
    <w:rsid w:val="00AC2C7A"/>
    <w:rsid w:val="00AC3949"/>
    <w:rsid w:val="00AC3A05"/>
    <w:rsid w:val="00AC3EB6"/>
    <w:rsid w:val="00AC490B"/>
    <w:rsid w:val="00AC5157"/>
    <w:rsid w:val="00AD0B1C"/>
    <w:rsid w:val="00AD140B"/>
    <w:rsid w:val="00AD1E66"/>
    <w:rsid w:val="00AD2543"/>
    <w:rsid w:val="00AD3BA4"/>
    <w:rsid w:val="00AD5020"/>
    <w:rsid w:val="00AD5B54"/>
    <w:rsid w:val="00AD73FA"/>
    <w:rsid w:val="00AE0DF7"/>
    <w:rsid w:val="00AE1407"/>
    <w:rsid w:val="00AE32E3"/>
    <w:rsid w:val="00AE3903"/>
    <w:rsid w:val="00AE4BEA"/>
    <w:rsid w:val="00AE694B"/>
    <w:rsid w:val="00AE6CE4"/>
    <w:rsid w:val="00AF139F"/>
    <w:rsid w:val="00AF33BC"/>
    <w:rsid w:val="00AF3E44"/>
    <w:rsid w:val="00B0578D"/>
    <w:rsid w:val="00B06636"/>
    <w:rsid w:val="00B078EE"/>
    <w:rsid w:val="00B101E4"/>
    <w:rsid w:val="00B139F5"/>
    <w:rsid w:val="00B15584"/>
    <w:rsid w:val="00B15FAC"/>
    <w:rsid w:val="00B1614B"/>
    <w:rsid w:val="00B17735"/>
    <w:rsid w:val="00B210BC"/>
    <w:rsid w:val="00B2115A"/>
    <w:rsid w:val="00B2209E"/>
    <w:rsid w:val="00B22A26"/>
    <w:rsid w:val="00B30B06"/>
    <w:rsid w:val="00B316F2"/>
    <w:rsid w:val="00B328C9"/>
    <w:rsid w:val="00B357AB"/>
    <w:rsid w:val="00B376E4"/>
    <w:rsid w:val="00B541C5"/>
    <w:rsid w:val="00B5726D"/>
    <w:rsid w:val="00B62EFD"/>
    <w:rsid w:val="00B64CAE"/>
    <w:rsid w:val="00B67AFA"/>
    <w:rsid w:val="00B708A3"/>
    <w:rsid w:val="00B70E7E"/>
    <w:rsid w:val="00B7143D"/>
    <w:rsid w:val="00B720F4"/>
    <w:rsid w:val="00B722D8"/>
    <w:rsid w:val="00B72964"/>
    <w:rsid w:val="00B730EE"/>
    <w:rsid w:val="00B76B26"/>
    <w:rsid w:val="00B80434"/>
    <w:rsid w:val="00B92234"/>
    <w:rsid w:val="00B944E7"/>
    <w:rsid w:val="00B96E29"/>
    <w:rsid w:val="00BA6D42"/>
    <w:rsid w:val="00BA77FF"/>
    <w:rsid w:val="00BA79C6"/>
    <w:rsid w:val="00BB7EE2"/>
    <w:rsid w:val="00BC346B"/>
    <w:rsid w:val="00BC348F"/>
    <w:rsid w:val="00BC4D1B"/>
    <w:rsid w:val="00BC5CC6"/>
    <w:rsid w:val="00BD0580"/>
    <w:rsid w:val="00BD0B7D"/>
    <w:rsid w:val="00BD4134"/>
    <w:rsid w:val="00BD4CA2"/>
    <w:rsid w:val="00BD7AB8"/>
    <w:rsid w:val="00BD7BC7"/>
    <w:rsid w:val="00BE06C5"/>
    <w:rsid w:val="00BE13F2"/>
    <w:rsid w:val="00BE5EC4"/>
    <w:rsid w:val="00BE7BA5"/>
    <w:rsid w:val="00BF0B06"/>
    <w:rsid w:val="00BF1D15"/>
    <w:rsid w:val="00BF2DF4"/>
    <w:rsid w:val="00BF5163"/>
    <w:rsid w:val="00BF7F13"/>
    <w:rsid w:val="00C0056A"/>
    <w:rsid w:val="00C0059D"/>
    <w:rsid w:val="00C04636"/>
    <w:rsid w:val="00C04D33"/>
    <w:rsid w:val="00C05F97"/>
    <w:rsid w:val="00C06373"/>
    <w:rsid w:val="00C06C7D"/>
    <w:rsid w:val="00C076AF"/>
    <w:rsid w:val="00C100D1"/>
    <w:rsid w:val="00C13F1F"/>
    <w:rsid w:val="00C14540"/>
    <w:rsid w:val="00C145C4"/>
    <w:rsid w:val="00C22E98"/>
    <w:rsid w:val="00C23478"/>
    <w:rsid w:val="00C25061"/>
    <w:rsid w:val="00C26559"/>
    <w:rsid w:val="00C27075"/>
    <w:rsid w:val="00C30660"/>
    <w:rsid w:val="00C33893"/>
    <w:rsid w:val="00C35854"/>
    <w:rsid w:val="00C35DDE"/>
    <w:rsid w:val="00C36878"/>
    <w:rsid w:val="00C36AF9"/>
    <w:rsid w:val="00C36F83"/>
    <w:rsid w:val="00C4552B"/>
    <w:rsid w:val="00C45A1D"/>
    <w:rsid w:val="00C469BF"/>
    <w:rsid w:val="00C51076"/>
    <w:rsid w:val="00C528DB"/>
    <w:rsid w:val="00C54E66"/>
    <w:rsid w:val="00C55974"/>
    <w:rsid w:val="00C6049D"/>
    <w:rsid w:val="00C64365"/>
    <w:rsid w:val="00C64F79"/>
    <w:rsid w:val="00C70417"/>
    <w:rsid w:val="00C714F9"/>
    <w:rsid w:val="00C72B59"/>
    <w:rsid w:val="00C743BF"/>
    <w:rsid w:val="00C76BC9"/>
    <w:rsid w:val="00C77655"/>
    <w:rsid w:val="00C80ECD"/>
    <w:rsid w:val="00C81003"/>
    <w:rsid w:val="00C82CA7"/>
    <w:rsid w:val="00C84B85"/>
    <w:rsid w:val="00C86F39"/>
    <w:rsid w:val="00C94BF9"/>
    <w:rsid w:val="00CA014A"/>
    <w:rsid w:val="00CA0657"/>
    <w:rsid w:val="00CA2FEE"/>
    <w:rsid w:val="00CA51CD"/>
    <w:rsid w:val="00CA6CB4"/>
    <w:rsid w:val="00CB1913"/>
    <w:rsid w:val="00CB2549"/>
    <w:rsid w:val="00CB38B6"/>
    <w:rsid w:val="00CB5172"/>
    <w:rsid w:val="00CB5B39"/>
    <w:rsid w:val="00CC50FC"/>
    <w:rsid w:val="00CD3CD3"/>
    <w:rsid w:val="00CE07E0"/>
    <w:rsid w:val="00CE2184"/>
    <w:rsid w:val="00CE5D6A"/>
    <w:rsid w:val="00CE66B5"/>
    <w:rsid w:val="00CF36F8"/>
    <w:rsid w:val="00CF3A6F"/>
    <w:rsid w:val="00CF4442"/>
    <w:rsid w:val="00CF4BEA"/>
    <w:rsid w:val="00CF5501"/>
    <w:rsid w:val="00CF5EC5"/>
    <w:rsid w:val="00CF71BC"/>
    <w:rsid w:val="00D0461A"/>
    <w:rsid w:val="00D052D5"/>
    <w:rsid w:val="00D075C4"/>
    <w:rsid w:val="00D13BFE"/>
    <w:rsid w:val="00D22500"/>
    <w:rsid w:val="00D27782"/>
    <w:rsid w:val="00D27D16"/>
    <w:rsid w:val="00D31A07"/>
    <w:rsid w:val="00D3282A"/>
    <w:rsid w:val="00D328A5"/>
    <w:rsid w:val="00D32E55"/>
    <w:rsid w:val="00D35BC8"/>
    <w:rsid w:val="00D4534A"/>
    <w:rsid w:val="00D45BF9"/>
    <w:rsid w:val="00D46DE5"/>
    <w:rsid w:val="00D5118A"/>
    <w:rsid w:val="00D52849"/>
    <w:rsid w:val="00D53603"/>
    <w:rsid w:val="00D55D36"/>
    <w:rsid w:val="00D63286"/>
    <w:rsid w:val="00D6441C"/>
    <w:rsid w:val="00D64CE4"/>
    <w:rsid w:val="00D70AC7"/>
    <w:rsid w:val="00D71230"/>
    <w:rsid w:val="00D73DBC"/>
    <w:rsid w:val="00D75C2D"/>
    <w:rsid w:val="00D765E6"/>
    <w:rsid w:val="00D766C0"/>
    <w:rsid w:val="00D80291"/>
    <w:rsid w:val="00D8035A"/>
    <w:rsid w:val="00D813A2"/>
    <w:rsid w:val="00D824B1"/>
    <w:rsid w:val="00D83A1F"/>
    <w:rsid w:val="00D858DD"/>
    <w:rsid w:val="00D8757F"/>
    <w:rsid w:val="00D90479"/>
    <w:rsid w:val="00DA09AF"/>
    <w:rsid w:val="00DA1A46"/>
    <w:rsid w:val="00DA3BEB"/>
    <w:rsid w:val="00DA628E"/>
    <w:rsid w:val="00DA6562"/>
    <w:rsid w:val="00DA7A84"/>
    <w:rsid w:val="00DA7DE3"/>
    <w:rsid w:val="00DB4FB1"/>
    <w:rsid w:val="00DC4BCA"/>
    <w:rsid w:val="00DC70AD"/>
    <w:rsid w:val="00DD0634"/>
    <w:rsid w:val="00DD2063"/>
    <w:rsid w:val="00DD54E8"/>
    <w:rsid w:val="00DD5F92"/>
    <w:rsid w:val="00DD5FCF"/>
    <w:rsid w:val="00DD7B38"/>
    <w:rsid w:val="00DE3204"/>
    <w:rsid w:val="00DE597C"/>
    <w:rsid w:val="00DE6080"/>
    <w:rsid w:val="00DF19F3"/>
    <w:rsid w:val="00DF555F"/>
    <w:rsid w:val="00DF5615"/>
    <w:rsid w:val="00DF5849"/>
    <w:rsid w:val="00DF625C"/>
    <w:rsid w:val="00DF74A7"/>
    <w:rsid w:val="00E0009D"/>
    <w:rsid w:val="00E01589"/>
    <w:rsid w:val="00E07DB9"/>
    <w:rsid w:val="00E105CB"/>
    <w:rsid w:val="00E1061A"/>
    <w:rsid w:val="00E107E0"/>
    <w:rsid w:val="00E11535"/>
    <w:rsid w:val="00E13578"/>
    <w:rsid w:val="00E16E24"/>
    <w:rsid w:val="00E20429"/>
    <w:rsid w:val="00E21A10"/>
    <w:rsid w:val="00E26054"/>
    <w:rsid w:val="00E2766B"/>
    <w:rsid w:val="00E306DD"/>
    <w:rsid w:val="00E32A35"/>
    <w:rsid w:val="00E33B00"/>
    <w:rsid w:val="00E35F3E"/>
    <w:rsid w:val="00E43928"/>
    <w:rsid w:val="00E54B56"/>
    <w:rsid w:val="00E5543A"/>
    <w:rsid w:val="00E55623"/>
    <w:rsid w:val="00E56910"/>
    <w:rsid w:val="00E57817"/>
    <w:rsid w:val="00E63531"/>
    <w:rsid w:val="00E63FF8"/>
    <w:rsid w:val="00E64D6B"/>
    <w:rsid w:val="00E67977"/>
    <w:rsid w:val="00E70BCF"/>
    <w:rsid w:val="00E72B4F"/>
    <w:rsid w:val="00E74B57"/>
    <w:rsid w:val="00E75C51"/>
    <w:rsid w:val="00E80DCD"/>
    <w:rsid w:val="00E810E9"/>
    <w:rsid w:val="00E81748"/>
    <w:rsid w:val="00E81D6C"/>
    <w:rsid w:val="00E82749"/>
    <w:rsid w:val="00E8387A"/>
    <w:rsid w:val="00E84D0F"/>
    <w:rsid w:val="00E901AF"/>
    <w:rsid w:val="00E92873"/>
    <w:rsid w:val="00E95D14"/>
    <w:rsid w:val="00E96949"/>
    <w:rsid w:val="00E96F8E"/>
    <w:rsid w:val="00E97FC6"/>
    <w:rsid w:val="00EA0116"/>
    <w:rsid w:val="00EA0546"/>
    <w:rsid w:val="00EA2A07"/>
    <w:rsid w:val="00EA2D80"/>
    <w:rsid w:val="00EA3493"/>
    <w:rsid w:val="00EA4C0B"/>
    <w:rsid w:val="00EA5680"/>
    <w:rsid w:val="00EA5A32"/>
    <w:rsid w:val="00EA5D6E"/>
    <w:rsid w:val="00EA798D"/>
    <w:rsid w:val="00EB1570"/>
    <w:rsid w:val="00EB2962"/>
    <w:rsid w:val="00EC1D1E"/>
    <w:rsid w:val="00EC1E69"/>
    <w:rsid w:val="00EC3119"/>
    <w:rsid w:val="00EC3B13"/>
    <w:rsid w:val="00EC50A1"/>
    <w:rsid w:val="00EC5278"/>
    <w:rsid w:val="00EC6499"/>
    <w:rsid w:val="00ED1683"/>
    <w:rsid w:val="00ED2B53"/>
    <w:rsid w:val="00ED32CE"/>
    <w:rsid w:val="00ED65EB"/>
    <w:rsid w:val="00ED6D60"/>
    <w:rsid w:val="00ED722F"/>
    <w:rsid w:val="00ED7616"/>
    <w:rsid w:val="00EE12A9"/>
    <w:rsid w:val="00EE769D"/>
    <w:rsid w:val="00EF23BC"/>
    <w:rsid w:val="00EF5034"/>
    <w:rsid w:val="00F01EB7"/>
    <w:rsid w:val="00F02FAE"/>
    <w:rsid w:val="00F04071"/>
    <w:rsid w:val="00F042F2"/>
    <w:rsid w:val="00F0573F"/>
    <w:rsid w:val="00F11825"/>
    <w:rsid w:val="00F13264"/>
    <w:rsid w:val="00F13AF3"/>
    <w:rsid w:val="00F162B4"/>
    <w:rsid w:val="00F17F60"/>
    <w:rsid w:val="00F221C2"/>
    <w:rsid w:val="00F26A74"/>
    <w:rsid w:val="00F26ECC"/>
    <w:rsid w:val="00F34D0A"/>
    <w:rsid w:val="00F34E33"/>
    <w:rsid w:val="00F42C40"/>
    <w:rsid w:val="00F46408"/>
    <w:rsid w:val="00F46CF0"/>
    <w:rsid w:val="00F50060"/>
    <w:rsid w:val="00F519E1"/>
    <w:rsid w:val="00F53018"/>
    <w:rsid w:val="00F55585"/>
    <w:rsid w:val="00F642A3"/>
    <w:rsid w:val="00F65835"/>
    <w:rsid w:val="00F67D56"/>
    <w:rsid w:val="00F72E35"/>
    <w:rsid w:val="00F74158"/>
    <w:rsid w:val="00F818E5"/>
    <w:rsid w:val="00F83B1E"/>
    <w:rsid w:val="00F866C6"/>
    <w:rsid w:val="00F86AAB"/>
    <w:rsid w:val="00F93242"/>
    <w:rsid w:val="00F945FB"/>
    <w:rsid w:val="00F94C96"/>
    <w:rsid w:val="00F95EE6"/>
    <w:rsid w:val="00F971DB"/>
    <w:rsid w:val="00FA0F10"/>
    <w:rsid w:val="00FA412B"/>
    <w:rsid w:val="00FA45B6"/>
    <w:rsid w:val="00FA4BF8"/>
    <w:rsid w:val="00FA64B0"/>
    <w:rsid w:val="00FA6E2E"/>
    <w:rsid w:val="00FB157A"/>
    <w:rsid w:val="00FB21B9"/>
    <w:rsid w:val="00FB78FE"/>
    <w:rsid w:val="00FC1720"/>
    <w:rsid w:val="00FC308B"/>
    <w:rsid w:val="00FC3808"/>
    <w:rsid w:val="00FC5C74"/>
    <w:rsid w:val="00FD4063"/>
    <w:rsid w:val="00FD4EE2"/>
    <w:rsid w:val="00FD53F1"/>
    <w:rsid w:val="00FE3CB5"/>
    <w:rsid w:val="00FE3E86"/>
    <w:rsid w:val="00FE3EEA"/>
    <w:rsid w:val="00FE4E28"/>
    <w:rsid w:val="00FF6233"/>
    <w:rsid w:val="03B24C65"/>
    <w:rsid w:val="08D226FF"/>
    <w:rsid w:val="159E77DD"/>
    <w:rsid w:val="187A3B4C"/>
    <w:rsid w:val="18E30B32"/>
    <w:rsid w:val="19765CFA"/>
    <w:rsid w:val="1F754E81"/>
    <w:rsid w:val="330B3BA4"/>
    <w:rsid w:val="39215805"/>
    <w:rsid w:val="3A12378C"/>
    <w:rsid w:val="3BD11425"/>
    <w:rsid w:val="3EDB572F"/>
    <w:rsid w:val="488E6BCF"/>
    <w:rsid w:val="4D19148D"/>
    <w:rsid w:val="54A52BAA"/>
    <w:rsid w:val="58F333FF"/>
    <w:rsid w:val="5CAB78FF"/>
    <w:rsid w:val="634D2EE2"/>
    <w:rsid w:val="63BB1FD3"/>
    <w:rsid w:val="6F6E263C"/>
    <w:rsid w:val="766279A2"/>
    <w:rsid w:val="79F41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4"/>
    <w:qFormat/>
    <w:uiPriority w:val="0"/>
    <w:pPr>
      <w:adjustRightInd w:val="0"/>
      <w:spacing w:line="360" w:lineRule="atLeast"/>
      <w:jc w:val="left"/>
      <w:textAlignment w:val="baseline"/>
    </w:pPr>
    <w:rPr>
      <w:kern w:val="0"/>
      <w:sz w:val="28"/>
    </w:rPr>
  </w:style>
  <w:style w:type="paragraph" w:styleId="4">
    <w:name w:val="Body Text"/>
    <w:basedOn w:val="1"/>
    <w:qFormat/>
    <w:uiPriority w:val="1"/>
    <w:pPr>
      <w:ind w:left="540"/>
    </w:pPr>
    <w:rPr>
      <w:rFonts w:ascii="宋体" w:hAnsi="宋体" w:eastAsia="宋体"/>
    </w:rPr>
  </w:style>
  <w:style w:type="paragraph" w:styleId="5">
    <w:name w:val="Body Text Indent"/>
    <w:basedOn w:val="1"/>
    <w:link w:val="25"/>
    <w:qFormat/>
    <w:uiPriority w:val="0"/>
    <w:pPr>
      <w:adjustRightInd w:val="0"/>
      <w:spacing w:line="360" w:lineRule="auto"/>
      <w:ind w:firstLine="420"/>
      <w:jc w:val="left"/>
      <w:textAlignment w:val="baseline"/>
    </w:pPr>
    <w:rPr>
      <w:kern w:val="0"/>
    </w:rPr>
  </w:style>
  <w:style w:type="paragraph" w:styleId="6">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left" w:pos="315"/>
        <w:tab w:val="right" w:leader="dot" w:pos="8720"/>
      </w:tabs>
      <w:adjustRightInd w:val="0"/>
      <w:snapToGrid w:val="0"/>
      <w:spacing w:beforeLines="50" w:line="360" w:lineRule="auto"/>
      <w:jc w:val="center"/>
    </w:pPr>
    <w:rPr>
      <w:rFonts w:ascii="宋体" w:hAnsi="宋体"/>
      <w:b/>
      <w:bCs/>
      <w:caps/>
      <w:spacing w:val="28"/>
      <w:sz w:val="48"/>
      <w:szCs w:val="48"/>
    </w:rPr>
  </w:style>
  <w:style w:type="paragraph" w:styleId="11">
    <w:name w:val="toc 2"/>
    <w:basedOn w:val="1"/>
    <w:next w:val="1"/>
    <w:qFormat/>
    <w:uiPriority w:val="39"/>
    <w:pPr>
      <w:tabs>
        <w:tab w:val="left" w:pos="420"/>
        <w:tab w:val="right" w:leader="dot" w:pos="8720"/>
      </w:tabs>
      <w:adjustRightInd w:val="0"/>
      <w:snapToGrid w:val="0"/>
      <w:spacing w:line="360" w:lineRule="auto"/>
      <w:jc w:val="left"/>
    </w:pPr>
    <w:rPr>
      <w:smallCaps/>
      <w:szCs w:val="24"/>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38"/>
    <w:semiHidden/>
    <w:unhideWhenUsed/>
    <w:qFormat/>
    <w:uiPriority w:val="99"/>
    <w:pPr>
      <w:adjustRightInd/>
      <w:spacing w:line="240" w:lineRule="auto"/>
      <w:textAlignment w:val="auto"/>
    </w:pPr>
    <w:rPr>
      <w:b/>
      <w:bCs/>
      <w:kern w:val="2"/>
      <w:sz w:val="21"/>
    </w:rPr>
  </w:style>
  <w:style w:type="character" w:styleId="16">
    <w:name w:val="Strong"/>
    <w:basedOn w:val="15"/>
    <w:qFormat/>
    <w:uiPriority w:val="22"/>
    <w:rPr>
      <w:b/>
    </w:rPr>
  </w:style>
  <w:style w:type="character" w:styleId="17">
    <w:name w:val="Hyperlink"/>
    <w:qFormat/>
    <w:uiPriority w:val="99"/>
    <w:rPr>
      <w:color w:val="0000FF"/>
      <w:u w:val="single"/>
    </w:rPr>
  </w:style>
  <w:style w:type="character" w:styleId="18">
    <w:name w:val="annotation reference"/>
    <w:qFormat/>
    <w:uiPriority w:val="0"/>
    <w:rPr>
      <w:sz w:val="21"/>
      <w:szCs w:val="21"/>
    </w:rPr>
  </w:style>
  <w:style w:type="paragraph" w:styleId="19">
    <w:name w:val="List Paragraph"/>
    <w:basedOn w:val="1"/>
    <w:qFormat/>
    <w:uiPriority w:val="34"/>
    <w:pPr>
      <w:ind w:firstLine="420" w:firstLineChars="200"/>
    </w:pPr>
  </w:style>
  <w:style w:type="character" w:customStyle="1" w:styleId="20">
    <w:name w:val="页眉 字符"/>
    <w:basedOn w:val="15"/>
    <w:link w:val="9"/>
    <w:qFormat/>
    <w:uiPriority w:val="99"/>
    <w:rPr>
      <w:rFonts w:ascii="Times New Roman" w:hAnsi="Times New Roman" w:eastAsia="宋体" w:cs="Times New Roman"/>
      <w:sz w:val="18"/>
      <w:szCs w:val="18"/>
    </w:rPr>
  </w:style>
  <w:style w:type="character" w:customStyle="1" w:styleId="21">
    <w:name w:val="页脚 字符"/>
    <w:basedOn w:val="15"/>
    <w:link w:val="8"/>
    <w:qFormat/>
    <w:uiPriority w:val="99"/>
    <w:rPr>
      <w:rFonts w:ascii="Times New Roman" w:hAnsi="Times New Roman" w:eastAsia="宋体" w:cs="Times New Roman"/>
      <w:sz w:val="18"/>
      <w:szCs w:val="18"/>
    </w:rPr>
  </w:style>
  <w:style w:type="character" w:customStyle="1" w:styleId="22">
    <w:name w:val="批注框文本 字符"/>
    <w:basedOn w:val="15"/>
    <w:link w:val="7"/>
    <w:semiHidden/>
    <w:qFormat/>
    <w:uiPriority w:val="99"/>
    <w:rPr>
      <w:rFonts w:ascii="Times New Roman" w:hAnsi="Times New Roman" w:eastAsia="宋体" w:cs="Times New Roman"/>
      <w:sz w:val="18"/>
      <w:szCs w:val="18"/>
    </w:rPr>
  </w:style>
  <w:style w:type="character" w:customStyle="1" w:styleId="23">
    <w:name w:val="批注文字 Char"/>
    <w:basedOn w:val="15"/>
    <w:semiHidden/>
    <w:qFormat/>
    <w:uiPriority w:val="99"/>
    <w:rPr>
      <w:rFonts w:ascii="Times New Roman" w:hAnsi="Times New Roman" w:eastAsia="宋体" w:cs="Times New Roman"/>
      <w:szCs w:val="20"/>
    </w:rPr>
  </w:style>
  <w:style w:type="character" w:customStyle="1" w:styleId="24">
    <w:name w:val="批注文字 字符"/>
    <w:link w:val="3"/>
    <w:qFormat/>
    <w:uiPriority w:val="0"/>
    <w:rPr>
      <w:rFonts w:ascii="Times New Roman" w:hAnsi="Times New Roman" w:eastAsia="宋体" w:cs="Times New Roman"/>
      <w:kern w:val="0"/>
      <w:sz w:val="28"/>
      <w:szCs w:val="20"/>
    </w:rPr>
  </w:style>
  <w:style w:type="character" w:customStyle="1" w:styleId="25">
    <w:name w:val="正文文本缩进 字符"/>
    <w:basedOn w:val="15"/>
    <w:link w:val="5"/>
    <w:qFormat/>
    <w:uiPriority w:val="0"/>
    <w:rPr>
      <w:rFonts w:ascii="Times New Roman" w:hAnsi="Times New Roman" w:eastAsia="宋体" w:cs="Times New Roman"/>
      <w:kern w:val="0"/>
      <w:szCs w:val="20"/>
    </w:rPr>
  </w:style>
  <w:style w:type="character" w:customStyle="1" w:styleId="26">
    <w:name w:val="标题 1 字符"/>
    <w:basedOn w:val="15"/>
    <w:link w:val="2"/>
    <w:qFormat/>
    <w:uiPriority w:val="9"/>
    <w:rPr>
      <w:rFonts w:ascii="Times New Roman" w:hAnsi="Times New Roman" w:eastAsia="宋体" w:cs="Times New Roman"/>
      <w:b/>
      <w:bCs/>
      <w:kern w:val="44"/>
      <w:sz w:val="44"/>
      <w:szCs w:val="44"/>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28">
    <w:name w:val="表格"/>
    <w:basedOn w:val="1"/>
    <w:qFormat/>
    <w:uiPriority w:val="0"/>
    <w:pPr>
      <w:adjustRightInd w:val="0"/>
      <w:snapToGrid w:val="0"/>
      <w:spacing w:after="60" w:line="400" w:lineRule="atLeast"/>
      <w:jc w:val="center"/>
      <w:textAlignment w:val="center"/>
    </w:pPr>
    <w:rPr>
      <w:kern w:val="0"/>
    </w:rPr>
  </w:style>
  <w:style w:type="paragraph" w:customStyle="1" w:styleId="29">
    <w:name w:val="列项——（一级）"/>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30">
    <w:name w:val="列项●（二级）"/>
    <w:qFormat/>
    <w:uiPriority w:val="0"/>
    <w:pPr>
      <w:numPr>
        <w:ilvl w:val="1"/>
        <w:numId w:val="1"/>
      </w:numPr>
      <w:tabs>
        <w:tab w:val="left" w:pos="840"/>
      </w:tabs>
      <w:jc w:val="both"/>
    </w:pPr>
    <w:rPr>
      <w:rFonts w:ascii="宋体" w:hAnsi="Times New Roman" w:eastAsia="宋体" w:cs="Times New Roman"/>
      <w:sz w:val="21"/>
      <w:lang w:val="en-US" w:eastAsia="zh-CN" w:bidi="ar-SA"/>
    </w:rPr>
  </w:style>
  <w:style w:type="paragraph" w:customStyle="1" w:styleId="31">
    <w:name w:val="列项◆（三级）"/>
    <w:basedOn w:val="1"/>
    <w:qFormat/>
    <w:uiPriority w:val="0"/>
    <w:pPr>
      <w:numPr>
        <w:ilvl w:val="2"/>
        <w:numId w:val="1"/>
      </w:numPr>
    </w:pPr>
    <w:rPr>
      <w:rFonts w:ascii="宋体"/>
      <w:szCs w:val="21"/>
    </w:rPr>
  </w:style>
  <w:style w:type="paragraph" w:customStyle="1" w:styleId="32">
    <w:name w:val="段"/>
    <w:link w:val="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3">
    <w:name w:val="段 Char"/>
    <w:link w:val="32"/>
    <w:qFormat/>
    <w:uiPriority w:val="0"/>
    <w:rPr>
      <w:rFonts w:ascii="宋体" w:hAnsi="Times New Roman" w:eastAsia="宋体" w:cs="Times New Roman"/>
      <w:kern w:val="0"/>
      <w:szCs w:val="20"/>
    </w:rPr>
  </w:style>
  <w:style w:type="character" w:customStyle="1" w:styleId="34">
    <w:name w:val="标准文件_段 Char"/>
    <w:link w:val="35"/>
    <w:qFormat/>
    <w:locked/>
    <w:uiPriority w:val="0"/>
    <w:rPr>
      <w:rFonts w:ascii="宋体" w:hAnsi="Times New Roman" w:eastAsia="宋体"/>
    </w:rPr>
  </w:style>
  <w:style w:type="paragraph" w:customStyle="1" w:styleId="35">
    <w:name w:val="标准文件_段"/>
    <w:link w:val="34"/>
    <w:qFormat/>
    <w:uiPriority w:val="0"/>
    <w:pPr>
      <w:autoSpaceDE w:val="0"/>
      <w:autoSpaceDN w:val="0"/>
      <w:ind w:firstLine="200" w:firstLineChars="200"/>
      <w:jc w:val="both"/>
    </w:pPr>
    <w:rPr>
      <w:rFonts w:ascii="宋体" w:hAnsi="Times New Roman" w:eastAsia="宋体" w:cstheme="minorBidi"/>
      <w:kern w:val="2"/>
      <w:sz w:val="21"/>
      <w:szCs w:val="22"/>
      <w:lang w:val="en-US" w:eastAsia="zh-CN" w:bidi="ar-SA"/>
    </w:rPr>
  </w:style>
  <w:style w:type="paragraph" w:customStyle="1" w:styleId="36">
    <w:name w:val="修订1"/>
    <w:hidden/>
    <w:semiHidden/>
    <w:qFormat/>
    <w:uiPriority w:val="99"/>
    <w:rPr>
      <w:rFonts w:ascii="Times New Roman" w:hAnsi="Times New Roman" w:eastAsia="宋体" w:cs="Times New Roman"/>
      <w:kern w:val="2"/>
      <w:sz w:val="21"/>
      <w:lang w:val="en-US" w:eastAsia="zh-CN" w:bidi="ar-SA"/>
    </w:rPr>
  </w:style>
  <w:style w:type="paragraph" w:customStyle="1" w:styleId="37">
    <w:name w:val="Revision"/>
    <w:hidden/>
    <w:unhideWhenUsed/>
    <w:qFormat/>
    <w:uiPriority w:val="99"/>
    <w:rPr>
      <w:rFonts w:ascii="Times New Roman" w:hAnsi="Times New Roman" w:eastAsia="宋体" w:cs="Times New Roman"/>
      <w:kern w:val="2"/>
      <w:sz w:val="21"/>
      <w:lang w:val="en-US" w:eastAsia="zh-CN" w:bidi="ar-SA"/>
    </w:rPr>
  </w:style>
  <w:style w:type="character" w:customStyle="1" w:styleId="38">
    <w:name w:val="批注主题 字符"/>
    <w:basedOn w:val="24"/>
    <w:link w:val="13"/>
    <w:semiHidden/>
    <w:qFormat/>
    <w:uiPriority w:val="99"/>
    <w:rPr>
      <w:rFonts w:ascii="Times New Roman" w:hAnsi="Times New Roman" w:eastAsia="宋体" w:cs="Times New Roman"/>
      <w:b/>
      <w:bCs/>
      <w:kern w:val="2"/>
      <w:sz w:val="21"/>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1119</Words>
  <Characters>1137</Characters>
  <Lines>97</Lines>
  <Paragraphs>27</Paragraphs>
  <TotalTime>2</TotalTime>
  <ScaleCrop>false</ScaleCrop>
  <LinksUpToDate>false</LinksUpToDate>
  <CharactersWithSpaces>1175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2024-12-02T14:04:00Z</dcterms:created>
  <dc:creator>Administrator</dc:creator>
  <cp:lastModifiedBy>LASYTOWE</cp:lastModifiedBy>
  <cp:lastPrinted>2024-07-31T09:43:00Z</cp:lastPrinted>
  <dcterms:modified xsi:type="dcterms:W3CDTF">2025-01-10T03:07:44Z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61423C88C4CC4727B1F4046069CB9DD3_13</vt:lpwstr>
  </property>
  <property fmtid="{D5CDD505-2E9C-101B-9397-08002B2CF9AE}" pid="4" name="KSOTemplateDocerSaveRecord">
    <vt:lpwstr>eyJoZGlkIjoiNWIwNmM1MDdlOGQwYmVjZjJlYmZmZTliMmRjZDk5ZmMiLCJ1c2VySWQiOiI0MDU1NDkyMTIifQ==</vt:lpwstr>
  </property>
</Properties>
</file>